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charts/chart4.xml" ContentType="application/vnd.openxmlformats-officedocument.drawingml.chart+xml"/>
  <Override PartName="/word/charts/style4.xml" ContentType="application/vnd.ms-office.chartstyle+xml"/>
  <Override PartName="/word/charts/colors4.xml" ContentType="application/vnd.ms-office.chartcolorsty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031BB1" w14:textId="77777777" w:rsidR="00855862" w:rsidRDefault="00F018A7" w:rsidP="00855862">
      <w:pPr>
        <w:spacing w:after="80"/>
        <w:jc w:val="center"/>
        <w:rPr>
          <w:smallCaps/>
          <w:sz w:val="26"/>
          <w:szCs w:val="26"/>
        </w:rPr>
      </w:pPr>
      <w:bookmarkStart w:id="0" w:name="_Hlk157689381"/>
      <w:bookmarkEnd w:id="0"/>
      <w:r w:rsidRPr="00481541">
        <w:rPr>
          <w:b/>
          <w:bCs/>
          <w:smallCaps/>
          <w:sz w:val="26"/>
          <w:szCs w:val="26"/>
        </w:rPr>
        <w:t xml:space="preserve">activités de soins confiées aux aides-soignants </w:t>
      </w:r>
      <w:r w:rsidR="00516859" w:rsidRPr="00516859">
        <w:rPr>
          <w:smallCaps/>
          <w:sz w:val="26"/>
          <w:szCs w:val="26"/>
        </w:rPr>
        <w:t xml:space="preserve"> </w:t>
      </w:r>
    </w:p>
    <w:p w14:paraId="2FC17A62" w14:textId="4E3C9F95" w:rsidR="00AC15CE" w:rsidRDefault="00516859" w:rsidP="00855862">
      <w:pPr>
        <w:spacing w:after="80"/>
        <w:jc w:val="center"/>
      </w:pPr>
      <w:r w:rsidRPr="00855862">
        <w:rPr>
          <w:smallCaps/>
        </w:rPr>
        <w:t>(</w:t>
      </w:r>
      <w:proofErr w:type="gramStart"/>
      <w:r w:rsidR="00F018A7" w:rsidRPr="00855862">
        <w:t>articles</w:t>
      </w:r>
      <w:proofErr w:type="gramEnd"/>
      <w:r w:rsidR="00F018A7" w:rsidRPr="00855862">
        <w:t xml:space="preserve"> 39.7 et 39.8 Code des professions</w:t>
      </w:r>
      <w:r w:rsidRPr="00855862">
        <w:t>)</w:t>
      </w:r>
    </w:p>
    <w:p w14:paraId="06C3025B" w14:textId="77777777" w:rsidR="004D6ED3" w:rsidRPr="00855862" w:rsidRDefault="004D6ED3" w:rsidP="00855862">
      <w:pPr>
        <w:spacing w:after="80"/>
        <w:jc w:val="center"/>
        <w:rPr>
          <w:b/>
          <w:bCs/>
          <w:smallCaps/>
        </w:rPr>
      </w:pPr>
    </w:p>
    <w:p w14:paraId="4FA535C6" w14:textId="3E5BB715" w:rsidR="00AC15CE" w:rsidRPr="00855862" w:rsidRDefault="00F018A7" w:rsidP="00AC15CE">
      <w:pPr>
        <w:spacing w:after="80"/>
        <w:jc w:val="center"/>
        <w:rPr>
          <w:b/>
          <w:bCs/>
          <w:smallCaps/>
          <w:sz w:val="24"/>
          <w:szCs w:val="24"/>
        </w:rPr>
      </w:pPr>
      <w:r w:rsidRPr="00855862">
        <w:rPr>
          <w:b/>
          <w:bCs/>
          <w:smallCaps/>
          <w:sz w:val="24"/>
          <w:szCs w:val="24"/>
        </w:rPr>
        <w:t>Formation de formateurs</w:t>
      </w:r>
      <w:r w:rsidR="00AC15CE" w:rsidRPr="00855862">
        <w:rPr>
          <w:b/>
          <w:bCs/>
          <w:smallCaps/>
          <w:sz w:val="24"/>
          <w:szCs w:val="24"/>
        </w:rPr>
        <w:t xml:space="preserve"> </w:t>
      </w:r>
      <w:r w:rsidR="00AC15CE" w:rsidRPr="00855862">
        <w:rPr>
          <w:rFonts w:cstheme="minorHAnsi"/>
          <w:b/>
          <w:bCs/>
          <w:smallCaps/>
          <w:sz w:val="24"/>
          <w:szCs w:val="24"/>
        </w:rPr>
        <w:t>―</w:t>
      </w:r>
      <w:r w:rsidR="00AC15CE" w:rsidRPr="00855862">
        <w:rPr>
          <w:b/>
          <w:bCs/>
          <w:smallCaps/>
          <w:sz w:val="24"/>
          <w:szCs w:val="24"/>
        </w:rPr>
        <w:t xml:space="preserve"> </w:t>
      </w:r>
      <w:r w:rsidR="008D54B6" w:rsidRPr="00855862">
        <w:rPr>
          <w:b/>
          <w:bCs/>
          <w:smallCaps/>
          <w:sz w:val="24"/>
          <w:szCs w:val="24"/>
        </w:rPr>
        <w:t>Portrait</w:t>
      </w:r>
      <w:r w:rsidR="000119E3" w:rsidRPr="00855862">
        <w:rPr>
          <w:b/>
          <w:bCs/>
          <w:smallCaps/>
          <w:sz w:val="24"/>
          <w:szCs w:val="24"/>
        </w:rPr>
        <w:t xml:space="preserve"> d’ensemble</w:t>
      </w:r>
      <w:r w:rsidRPr="00855862">
        <w:rPr>
          <w:b/>
          <w:bCs/>
          <w:smallCaps/>
          <w:sz w:val="24"/>
          <w:szCs w:val="24"/>
        </w:rPr>
        <w:t xml:space="preserve"> des établissements</w:t>
      </w:r>
    </w:p>
    <w:p w14:paraId="0CF15BC9" w14:textId="0A96234A" w:rsidR="00F018A7" w:rsidRPr="00855862" w:rsidRDefault="007D1FFC" w:rsidP="00AC15CE">
      <w:pPr>
        <w:spacing w:after="80"/>
        <w:jc w:val="center"/>
        <w:rPr>
          <w:b/>
          <w:bCs/>
          <w:smallCaps/>
          <w:sz w:val="24"/>
          <w:szCs w:val="24"/>
        </w:rPr>
      </w:pPr>
      <w:r w:rsidRPr="00855862">
        <w:rPr>
          <w:b/>
          <w:bCs/>
          <w:smallCaps/>
          <w:sz w:val="24"/>
          <w:szCs w:val="24"/>
        </w:rPr>
        <w:t xml:space="preserve">Données </w:t>
      </w:r>
      <w:r w:rsidR="00F018A7" w:rsidRPr="00855862">
        <w:rPr>
          <w:b/>
          <w:bCs/>
          <w:smallCaps/>
          <w:sz w:val="24"/>
          <w:szCs w:val="24"/>
        </w:rPr>
        <w:t>P</w:t>
      </w:r>
      <w:r w:rsidR="00FF1487">
        <w:rPr>
          <w:b/>
          <w:bCs/>
          <w:smallCaps/>
          <w:sz w:val="24"/>
          <w:szCs w:val="24"/>
        </w:rPr>
        <w:t>13</w:t>
      </w:r>
      <w:r w:rsidR="00F018A7" w:rsidRPr="00855862">
        <w:rPr>
          <w:b/>
          <w:bCs/>
          <w:smallCaps/>
          <w:sz w:val="24"/>
          <w:szCs w:val="24"/>
        </w:rPr>
        <w:t xml:space="preserve"> 202</w:t>
      </w:r>
      <w:r w:rsidRPr="00855862">
        <w:rPr>
          <w:b/>
          <w:bCs/>
          <w:smallCaps/>
          <w:sz w:val="24"/>
          <w:szCs w:val="24"/>
        </w:rPr>
        <w:t>3</w:t>
      </w:r>
      <w:r w:rsidR="00F018A7" w:rsidRPr="00855862">
        <w:rPr>
          <w:b/>
          <w:bCs/>
          <w:smallCaps/>
          <w:sz w:val="24"/>
          <w:szCs w:val="24"/>
        </w:rPr>
        <w:t>-202</w:t>
      </w:r>
      <w:r w:rsidRPr="00855862">
        <w:rPr>
          <w:b/>
          <w:bCs/>
          <w:smallCaps/>
          <w:sz w:val="24"/>
          <w:szCs w:val="24"/>
        </w:rPr>
        <w:t>4</w:t>
      </w:r>
    </w:p>
    <w:p w14:paraId="05673F97" w14:textId="3FBE4988" w:rsidR="006057A0" w:rsidRPr="009C2D61" w:rsidRDefault="006057A0" w:rsidP="0084290F">
      <w:pPr>
        <w:spacing w:after="80"/>
        <w:rPr>
          <w:b/>
          <w:bCs/>
          <w:smallCaps/>
          <w:sz w:val="8"/>
          <w:szCs w:val="8"/>
        </w:rPr>
      </w:pPr>
    </w:p>
    <w:p w14:paraId="0217AB45" w14:textId="611226C5" w:rsidR="006057A0" w:rsidRPr="0084290F" w:rsidRDefault="006057A0" w:rsidP="006057A0">
      <w:pPr>
        <w:pStyle w:val="Paragraphedeliste"/>
        <w:spacing w:after="80"/>
        <w:ind w:left="1080"/>
        <w:rPr>
          <w:b/>
          <w:bCs/>
          <w:smallCaps/>
        </w:rPr>
      </w:pPr>
    </w:p>
    <w:p w14:paraId="3B8BBE23" w14:textId="654530A0" w:rsidR="008D54B6" w:rsidRDefault="004C3255" w:rsidP="00895312">
      <w:pPr>
        <w:pStyle w:val="Paragraphedeliste"/>
        <w:numPr>
          <w:ilvl w:val="0"/>
          <w:numId w:val="2"/>
        </w:numPr>
        <w:spacing w:after="80"/>
        <w:ind w:left="-284" w:hanging="283"/>
        <w:rPr>
          <w:b/>
          <w:bCs/>
          <w:smallCaps/>
          <w:sz w:val="24"/>
          <w:szCs w:val="24"/>
        </w:rPr>
      </w:pPr>
      <w:r w:rsidRPr="00481541">
        <w:rPr>
          <w:b/>
          <w:bCs/>
          <w:smallCaps/>
          <w:sz w:val="24"/>
          <w:szCs w:val="24"/>
        </w:rPr>
        <w:t>Nombre de formateurs selon les secteurs</w:t>
      </w:r>
    </w:p>
    <w:p w14:paraId="2A676802" w14:textId="77777777" w:rsidR="00B52365" w:rsidRPr="00855862" w:rsidRDefault="00B52365" w:rsidP="00B52365">
      <w:pPr>
        <w:pStyle w:val="Paragraphedeliste"/>
        <w:spacing w:after="80"/>
        <w:ind w:left="284"/>
        <w:rPr>
          <w:smallCaps/>
          <w:sz w:val="8"/>
          <w:szCs w:val="8"/>
        </w:rPr>
      </w:pPr>
    </w:p>
    <w:p w14:paraId="1A0273AD" w14:textId="361C2DC7" w:rsidR="00B52365" w:rsidRPr="008E1FA9" w:rsidRDefault="00B52365" w:rsidP="00855862">
      <w:pPr>
        <w:pStyle w:val="Paragraphedeliste"/>
        <w:numPr>
          <w:ilvl w:val="0"/>
          <w:numId w:val="9"/>
        </w:numPr>
        <w:spacing w:after="80"/>
        <w:ind w:left="709" w:right="-7"/>
        <w:jc w:val="both"/>
        <w:rPr>
          <w:ins w:id="1" w:author="Marie-Pier Robitaille" w:date="2024-05-28T10:24:00Z"/>
          <w:b/>
          <w:bCs/>
          <w:smallCaps/>
          <w:sz w:val="24"/>
          <w:szCs w:val="24"/>
          <w:rPrChange w:id="2" w:author="Marie-Pier Robitaille" w:date="2024-05-28T10:24:00Z">
            <w:rPr>
              <w:ins w:id="3" w:author="Marie-Pier Robitaille" w:date="2024-05-28T10:24:00Z"/>
            </w:rPr>
          </w:rPrChange>
        </w:rPr>
      </w:pPr>
      <w:r w:rsidRPr="00B52365">
        <w:t>L</w:t>
      </w:r>
      <w:r>
        <w:t>es</w:t>
      </w:r>
      <w:r w:rsidRPr="00B52365">
        <w:t xml:space="preserve"> donnée</w:t>
      </w:r>
      <w:r>
        <w:t>s recueillies</w:t>
      </w:r>
      <w:r w:rsidRPr="00B52365">
        <w:t xml:space="preserve"> à la P</w:t>
      </w:r>
      <w:del w:id="4" w:author="Marie-Pier Robitaille (MSSS)" w:date="2024-05-28T09:02:00Z">
        <w:r w:rsidR="00B50EA1" w:rsidDel="00EE54FA">
          <w:delText>9</w:delText>
        </w:r>
      </w:del>
      <w:ins w:id="5" w:author="Marie-Pier Robitaille (MSSS)" w:date="2024-05-28T09:02:00Z">
        <w:r w:rsidR="00EE54FA">
          <w:t>13</w:t>
        </w:r>
      </w:ins>
      <w:r w:rsidRPr="00B52365">
        <w:t xml:space="preserve"> 2023-2024 </w:t>
      </w:r>
      <w:r>
        <w:t>sont</w:t>
      </w:r>
      <w:r w:rsidRPr="00B52365">
        <w:t xml:space="preserve"> cumulative</w:t>
      </w:r>
      <w:r>
        <w:t>s. Elles incluent donc le nombre de formateurs formés depuis l’entrée en vigueur du Règlement</w:t>
      </w:r>
      <w:r w:rsidR="00895312">
        <w:t xml:space="preserve"> et soustrait</w:t>
      </w:r>
      <w:r w:rsidRPr="00B52365">
        <w:t xml:space="preserve"> le nombre de formateur</w:t>
      </w:r>
      <w:r>
        <w:t>s qui ont changé de fonction</w:t>
      </w:r>
      <w:r w:rsidR="00855862">
        <w:t xml:space="preserve"> depuis la dernière reddition de compte</w:t>
      </w:r>
      <w:r>
        <w:t xml:space="preserve"> lorsque cette donnée est disponible.</w:t>
      </w:r>
    </w:p>
    <w:p w14:paraId="3F2D8395" w14:textId="5D40EA9F" w:rsidR="008E1FA9" w:rsidRPr="00B52365" w:rsidRDefault="008E1FA9" w:rsidP="00855862">
      <w:pPr>
        <w:pStyle w:val="Paragraphedeliste"/>
        <w:numPr>
          <w:ilvl w:val="0"/>
          <w:numId w:val="9"/>
        </w:numPr>
        <w:spacing w:after="80"/>
        <w:ind w:left="709" w:right="-7"/>
        <w:jc w:val="both"/>
        <w:rPr>
          <w:b/>
          <w:bCs/>
          <w:smallCaps/>
          <w:sz w:val="24"/>
          <w:szCs w:val="24"/>
        </w:rPr>
      </w:pPr>
      <w:ins w:id="6" w:author="Marie-Pier Robitaille" w:date="2024-05-28T10:24:00Z">
        <w:r>
          <w:t>À la P13</w:t>
        </w:r>
      </w:ins>
      <w:ins w:id="7" w:author="Marie-Pier Robitaille" w:date="2024-05-28T10:26:00Z">
        <w:r w:rsidR="003E7D61">
          <w:t xml:space="preserve"> 2023-20</w:t>
        </w:r>
      </w:ins>
      <w:ins w:id="8" w:author="Marie-Pier Robitaille" w:date="2024-05-28T10:27:00Z">
        <w:r w:rsidR="003E7D61">
          <w:t>24</w:t>
        </w:r>
      </w:ins>
      <w:ins w:id="9" w:author="Marie-Pier Robitaille" w:date="2024-05-28T10:24:00Z">
        <w:r>
          <w:t>, nous remarquons une diminution du nombre de formateurs formés et toujours disponibles afin d’offrir les formations.</w:t>
        </w:r>
      </w:ins>
    </w:p>
    <w:p w14:paraId="5FF8114B" w14:textId="77777777" w:rsidR="00895312" w:rsidRPr="00895312" w:rsidRDefault="00B52365" w:rsidP="00855862">
      <w:pPr>
        <w:pStyle w:val="Paragraphedeliste"/>
        <w:numPr>
          <w:ilvl w:val="0"/>
          <w:numId w:val="9"/>
        </w:numPr>
        <w:spacing w:after="80"/>
        <w:ind w:left="709" w:right="-7"/>
        <w:jc w:val="both"/>
        <w:rPr>
          <w:b/>
          <w:bCs/>
          <w:smallCaps/>
        </w:rPr>
      </w:pPr>
      <w:r w:rsidRPr="00855862">
        <w:t xml:space="preserve">Les données des formateurs par </w:t>
      </w:r>
      <w:r w:rsidR="00522924">
        <w:t xml:space="preserve">secteur </w:t>
      </w:r>
      <w:r w:rsidRPr="00855862">
        <w:t>ne sont pas mutuellement exclusives</w:t>
      </w:r>
      <w:r w:rsidR="00855862">
        <w:t xml:space="preserve"> </w:t>
      </w:r>
      <w:r w:rsidR="00895312">
        <w:t xml:space="preserve">puisque les formateurs peuvent former </w:t>
      </w:r>
      <w:r w:rsidRPr="00855862">
        <w:t>des aides-soignants</w:t>
      </w:r>
      <w:r w:rsidR="00895312">
        <w:t xml:space="preserve"> dans plusieurs </w:t>
      </w:r>
      <w:r w:rsidR="00522924">
        <w:t>secteurs</w:t>
      </w:r>
      <w:r w:rsidRPr="00855862">
        <w:t xml:space="preserve">. </w:t>
      </w:r>
    </w:p>
    <w:p w14:paraId="0CD4287A" w14:textId="5E13A2F8" w:rsidR="00B52365" w:rsidRPr="00855862" w:rsidRDefault="00895312" w:rsidP="00855862">
      <w:pPr>
        <w:pStyle w:val="Paragraphedeliste"/>
        <w:numPr>
          <w:ilvl w:val="0"/>
          <w:numId w:val="9"/>
        </w:numPr>
        <w:spacing w:after="80"/>
        <w:ind w:left="709" w:right="-7"/>
        <w:jc w:val="both"/>
        <w:rPr>
          <w:b/>
          <w:bCs/>
          <w:smallCaps/>
        </w:rPr>
      </w:pPr>
      <w:r>
        <w:t>À</w:t>
      </w:r>
      <w:r w:rsidR="00B43CEA">
        <w:t xml:space="preserve"> la P</w:t>
      </w:r>
      <w:ins w:id="10" w:author="Marie-Pier Robitaille" w:date="2024-05-28T10:22:00Z">
        <w:r w:rsidR="008E1FA9">
          <w:t>13</w:t>
        </w:r>
      </w:ins>
      <w:ins w:id="11" w:author="Marie-Pier Robitaille" w:date="2024-05-28T10:27:00Z">
        <w:r w:rsidR="003E7D61">
          <w:t xml:space="preserve"> 2023-2024</w:t>
        </w:r>
      </w:ins>
      <w:del w:id="12" w:author="Marie-Pier Robitaille" w:date="2024-05-28T10:22:00Z">
        <w:r w:rsidR="00B43CEA" w:rsidDel="008E1FA9">
          <w:delText>9</w:delText>
        </w:r>
      </w:del>
      <w:r w:rsidR="00B43CEA">
        <w:t xml:space="preserve">, il y a une possibilité de </w:t>
      </w:r>
      <w:del w:id="13" w:author="Marie-Pier Robitaille" w:date="2024-05-28T10:22:00Z">
        <w:r w:rsidR="00B43CEA" w:rsidDel="008E1FA9">
          <w:delText>1038</w:delText>
        </w:r>
      </w:del>
      <w:ins w:id="14" w:author="Marie-Pier Robitaille" w:date="2024-05-28T10:22:00Z">
        <w:r w:rsidR="008E1FA9">
          <w:t>890</w:t>
        </w:r>
      </w:ins>
      <w:r w:rsidR="00B43CEA">
        <w:t xml:space="preserve"> formateurs de disponibles pour les différents secteurs à la suite de la formation bien que</w:t>
      </w:r>
      <w:r>
        <w:t xml:space="preserve"> cela</w:t>
      </w:r>
      <w:r w:rsidR="00B43CEA">
        <w:t xml:space="preserve"> </w:t>
      </w:r>
      <w:del w:id="15" w:author="Marie-Pier Robitaille" w:date="2024-05-28T10:22:00Z">
        <w:r w:rsidR="00B43CEA" w:rsidDel="008E1FA9">
          <w:delText>530</w:delText>
        </w:r>
      </w:del>
      <w:ins w:id="16" w:author="Marie-Pier Robitaille" w:date="2024-05-28T10:22:00Z">
        <w:r w:rsidR="008E1FA9">
          <w:t>455</w:t>
        </w:r>
      </w:ins>
      <w:r w:rsidR="00B43CEA">
        <w:t xml:space="preserve"> personnes</w:t>
      </w:r>
      <w:r>
        <w:t xml:space="preserve"> différentes.</w:t>
      </w:r>
    </w:p>
    <w:p w14:paraId="1DABD1CB" w14:textId="32924B3B" w:rsidR="00855862" w:rsidRPr="004D6ED3" w:rsidRDefault="00855862" w:rsidP="00461BD8">
      <w:pPr>
        <w:pStyle w:val="Paragraphedeliste"/>
        <w:numPr>
          <w:ilvl w:val="0"/>
          <w:numId w:val="9"/>
        </w:numPr>
        <w:tabs>
          <w:tab w:val="left" w:pos="7797"/>
        </w:tabs>
        <w:spacing w:after="80"/>
        <w:ind w:left="709" w:right="-7"/>
        <w:jc w:val="both"/>
        <w:rPr>
          <w:b/>
          <w:bCs/>
          <w:smallCaps/>
        </w:rPr>
      </w:pPr>
      <w:del w:id="17" w:author="Marie-Pier Robitaille" w:date="2024-05-28T10:23:00Z">
        <w:r w:rsidRPr="00461BD8" w:rsidDel="008E1FA9">
          <w:delText>5</w:delText>
        </w:r>
        <w:r w:rsidR="00895312" w:rsidRPr="00461BD8" w:rsidDel="008E1FA9">
          <w:delText>9</w:delText>
        </w:r>
      </w:del>
      <w:ins w:id="18" w:author="Marie-Pier Robitaille" w:date="2024-05-28T10:23:00Z">
        <w:r w:rsidR="008E1FA9">
          <w:t>60</w:t>
        </w:r>
      </w:ins>
      <w:r w:rsidRPr="00461BD8">
        <w:t>%</w:t>
      </w:r>
      <w:r>
        <w:t xml:space="preserve"> des formateurs forment</w:t>
      </w:r>
      <w:r w:rsidR="00AB4204">
        <w:t xml:space="preserve"> </w:t>
      </w:r>
      <w:r>
        <w:t xml:space="preserve">dans les secteurs associés à la direction SAPA </w:t>
      </w:r>
      <w:r w:rsidR="00B1450D">
        <w:t xml:space="preserve">incluant </w:t>
      </w:r>
      <w:r>
        <w:t>les services du SAD.</w:t>
      </w:r>
    </w:p>
    <w:tbl>
      <w:tblPr>
        <w:tblStyle w:val="TableauGrille4-Accentuation1"/>
        <w:tblpPr w:leftFromText="141" w:rightFromText="141" w:vertAnchor="text" w:horzAnchor="margin" w:tblpY="1428"/>
        <w:tblW w:w="0" w:type="auto"/>
        <w:tblLook w:val="04A0" w:firstRow="1" w:lastRow="0" w:firstColumn="1" w:lastColumn="0" w:noHBand="0" w:noVBand="1"/>
      </w:tblPr>
      <w:tblGrid>
        <w:gridCol w:w="1413"/>
        <w:gridCol w:w="1895"/>
      </w:tblGrid>
      <w:tr w:rsidR="00461BD8" w:rsidRPr="0090370D" w14:paraId="5BEA7BB7" w14:textId="77777777" w:rsidTr="00461BD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vAlign w:val="center"/>
          </w:tcPr>
          <w:p w14:paraId="6A8466FB" w14:textId="77777777" w:rsidR="00461BD8" w:rsidRPr="00461BD8" w:rsidRDefault="00461BD8" w:rsidP="00461BD8">
            <w:pPr>
              <w:spacing w:before="40" w:after="40" w:line="312" w:lineRule="auto"/>
              <w:jc w:val="center"/>
              <w:rPr>
                <w:smallCaps/>
              </w:rPr>
            </w:pPr>
            <w:r w:rsidRPr="00461BD8">
              <w:rPr>
                <w:smallCaps/>
              </w:rPr>
              <w:t>Période</w:t>
            </w:r>
          </w:p>
        </w:tc>
        <w:tc>
          <w:tcPr>
            <w:tcW w:w="1895" w:type="dxa"/>
            <w:vAlign w:val="center"/>
          </w:tcPr>
          <w:p w14:paraId="787C8440" w14:textId="6BE71154" w:rsidR="00461BD8" w:rsidRPr="00461BD8" w:rsidRDefault="00461BD8" w:rsidP="00461BD8">
            <w:pPr>
              <w:spacing w:before="40" w:after="40" w:line="312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mallCaps/>
              </w:rPr>
            </w:pPr>
            <w:r w:rsidRPr="00461BD8">
              <w:rPr>
                <w:smallCaps/>
              </w:rPr>
              <w:t># formateurs</w:t>
            </w:r>
          </w:p>
        </w:tc>
      </w:tr>
      <w:tr w:rsidR="00461BD8" w:rsidRPr="004C1690" w14:paraId="78FD342C" w14:textId="77777777" w:rsidTr="00461BD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vAlign w:val="center"/>
          </w:tcPr>
          <w:p w14:paraId="6AE5C719" w14:textId="77777777" w:rsidR="00461BD8" w:rsidRPr="00461BD8" w:rsidRDefault="00461BD8" w:rsidP="00461BD8">
            <w:pPr>
              <w:spacing w:before="20" w:after="20" w:line="276" w:lineRule="auto"/>
              <w:jc w:val="center"/>
              <w:rPr>
                <w:b w:val="0"/>
                <w:bCs w:val="0"/>
              </w:rPr>
            </w:pPr>
            <w:r w:rsidRPr="00461BD8">
              <w:t xml:space="preserve">P13 </w:t>
            </w:r>
          </w:p>
          <w:p w14:paraId="4D990E0C" w14:textId="1499AB41" w:rsidR="00461BD8" w:rsidRPr="00461BD8" w:rsidRDefault="00461BD8" w:rsidP="00461BD8">
            <w:pPr>
              <w:spacing w:before="20" w:after="20" w:line="276" w:lineRule="auto"/>
              <w:jc w:val="center"/>
              <w:rPr>
                <w:b w:val="0"/>
                <w:bCs w:val="0"/>
              </w:rPr>
            </w:pPr>
            <w:r w:rsidRPr="00461BD8">
              <w:rPr>
                <w:b w:val="0"/>
                <w:bCs w:val="0"/>
              </w:rPr>
              <w:t>2022-2023</w:t>
            </w:r>
          </w:p>
        </w:tc>
        <w:tc>
          <w:tcPr>
            <w:tcW w:w="1895" w:type="dxa"/>
            <w:vAlign w:val="center"/>
          </w:tcPr>
          <w:p w14:paraId="03BCB1CA" w14:textId="77777777" w:rsidR="00461BD8" w:rsidRPr="00461BD8" w:rsidRDefault="00461BD8" w:rsidP="00461BD8">
            <w:pPr>
              <w:spacing w:before="20" w:after="20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mallCaps/>
              </w:rPr>
            </w:pPr>
            <w:r w:rsidRPr="00461BD8">
              <w:rPr>
                <w:smallCaps/>
              </w:rPr>
              <w:t>389</w:t>
            </w:r>
          </w:p>
        </w:tc>
      </w:tr>
      <w:tr w:rsidR="00461BD8" w:rsidRPr="004C1690" w14:paraId="6BB348C8" w14:textId="77777777" w:rsidTr="00461BD8">
        <w:trPr>
          <w:trHeight w:val="9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vAlign w:val="center"/>
          </w:tcPr>
          <w:p w14:paraId="72EC63D9" w14:textId="77777777" w:rsidR="00461BD8" w:rsidRPr="00461BD8" w:rsidRDefault="00461BD8" w:rsidP="00461BD8">
            <w:pPr>
              <w:spacing w:before="20" w:after="20" w:line="276" w:lineRule="auto"/>
              <w:jc w:val="center"/>
              <w:rPr>
                <w:b w:val="0"/>
                <w:bCs w:val="0"/>
              </w:rPr>
            </w:pPr>
            <w:r w:rsidRPr="00461BD8">
              <w:t>P3</w:t>
            </w:r>
          </w:p>
          <w:p w14:paraId="24C7791E" w14:textId="1BA5FFAA" w:rsidR="00461BD8" w:rsidRPr="00461BD8" w:rsidRDefault="00461BD8" w:rsidP="00461BD8">
            <w:pPr>
              <w:spacing w:before="20" w:after="20" w:line="276" w:lineRule="auto"/>
              <w:jc w:val="center"/>
              <w:rPr>
                <w:b w:val="0"/>
                <w:bCs w:val="0"/>
              </w:rPr>
            </w:pPr>
            <w:r w:rsidRPr="00461BD8">
              <w:rPr>
                <w:b w:val="0"/>
                <w:bCs w:val="0"/>
              </w:rPr>
              <w:t>2023-2024</w:t>
            </w:r>
          </w:p>
        </w:tc>
        <w:tc>
          <w:tcPr>
            <w:tcW w:w="1895" w:type="dxa"/>
            <w:vAlign w:val="center"/>
          </w:tcPr>
          <w:p w14:paraId="137E3491" w14:textId="0CD9CB90" w:rsidR="00461BD8" w:rsidRPr="00461BD8" w:rsidRDefault="00461BD8" w:rsidP="00461BD8">
            <w:pPr>
              <w:spacing w:before="20" w:after="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mallCaps/>
              </w:rPr>
            </w:pPr>
            <w:r w:rsidRPr="00461BD8">
              <w:rPr>
                <w:smallCaps/>
              </w:rPr>
              <w:t>462</w:t>
            </w:r>
          </w:p>
        </w:tc>
      </w:tr>
      <w:tr w:rsidR="00461BD8" w:rsidRPr="004C1690" w14:paraId="76C104E2" w14:textId="77777777" w:rsidTr="00461BD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vAlign w:val="center"/>
          </w:tcPr>
          <w:p w14:paraId="110CA92C" w14:textId="77777777" w:rsidR="00461BD8" w:rsidRPr="00461BD8" w:rsidRDefault="00461BD8" w:rsidP="00461BD8">
            <w:pPr>
              <w:spacing w:before="20" w:after="20" w:line="276" w:lineRule="auto"/>
              <w:jc w:val="center"/>
              <w:rPr>
                <w:b w:val="0"/>
                <w:bCs w:val="0"/>
              </w:rPr>
            </w:pPr>
            <w:r w:rsidRPr="00461BD8">
              <w:t>P9</w:t>
            </w:r>
          </w:p>
          <w:p w14:paraId="57FC2401" w14:textId="3D825626" w:rsidR="00461BD8" w:rsidRPr="00461BD8" w:rsidRDefault="00461BD8" w:rsidP="00461BD8">
            <w:pPr>
              <w:spacing w:before="20" w:after="20" w:line="276" w:lineRule="auto"/>
              <w:jc w:val="center"/>
              <w:rPr>
                <w:b w:val="0"/>
                <w:bCs w:val="0"/>
              </w:rPr>
            </w:pPr>
            <w:r w:rsidRPr="00461BD8">
              <w:rPr>
                <w:b w:val="0"/>
                <w:bCs w:val="0"/>
              </w:rPr>
              <w:t>2023-2024</w:t>
            </w:r>
          </w:p>
        </w:tc>
        <w:tc>
          <w:tcPr>
            <w:tcW w:w="1895" w:type="dxa"/>
            <w:vAlign w:val="center"/>
          </w:tcPr>
          <w:p w14:paraId="7EFE243C" w14:textId="77777777" w:rsidR="00461BD8" w:rsidRPr="00461BD8" w:rsidRDefault="00461BD8" w:rsidP="00461BD8">
            <w:pPr>
              <w:spacing w:before="20" w:after="20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mallCaps/>
              </w:rPr>
            </w:pPr>
            <w:r w:rsidRPr="00461BD8">
              <w:rPr>
                <w:smallCaps/>
              </w:rPr>
              <w:t>530</w:t>
            </w:r>
          </w:p>
        </w:tc>
      </w:tr>
      <w:tr w:rsidR="00FF1487" w:rsidRPr="004C1690" w14:paraId="5CA9A20B" w14:textId="77777777" w:rsidTr="00461BD8">
        <w:trPr>
          <w:trHeight w:val="901"/>
          <w:ins w:id="19" w:author="Marie-Pier Robitaille (MSSS)" w:date="2024-05-28T08:01:00Z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vAlign w:val="center"/>
          </w:tcPr>
          <w:p w14:paraId="03B3F19B" w14:textId="28C8D6E8" w:rsidR="00FF1487" w:rsidRPr="00461BD8" w:rsidRDefault="00FF1487" w:rsidP="00461BD8">
            <w:pPr>
              <w:spacing w:before="20" w:after="20" w:line="276" w:lineRule="auto"/>
              <w:jc w:val="center"/>
              <w:rPr>
                <w:ins w:id="20" w:author="Marie-Pier Robitaille (MSSS)" w:date="2024-05-28T08:01:00Z"/>
              </w:rPr>
            </w:pPr>
            <w:ins w:id="21" w:author="Marie-Pier Robitaille (MSSS)" w:date="2024-05-28T08:01:00Z">
              <w:r>
                <w:t>P13</w:t>
              </w:r>
              <w:r>
                <w:br/>
              </w:r>
              <w:r w:rsidRPr="002C2C8C">
                <w:t>2023-2024</w:t>
              </w:r>
            </w:ins>
          </w:p>
        </w:tc>
        <w:tc>
          <w:tcPr>
            <w:tcW w:w="1895" w:type="dxa"/>
            <w:vAlign w:val="center"/>
          </w:tcPr>
          <w:p w14:paraId="29487B29" w14:textId="3CFBB48C" w:rsidR="00FF1487" w:rsidRPr="00461BD8" w:rsidRDefault="00565501" w:rsidP="00461BD8">
            <w:pPr>
              <w:spacing w:before="20" w:after="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22" w:author="Marie-Pier Robitaille (MSSS)" w:date="2024-05-28T08:01:00Z"/>
                <w:smallCaps/>
              </w:rPr>
            </w:pPr>
            <w:ins w:id="23" w:author="Marie-Pier Robitaille (MSSS)" w:date="2024-05-28T08:14:00Z">
              <w:r>
                <w:rPr>
                  <w:smallCaps/>
                </w:rPr>
                <w:t>455</w:t>
              </w:r>
            </w:ins>
          </w:p>
        </w:tc>
      </w:tr>
    </w:tbl>
    <w:p w14:paraId="7C04359A" w14:textId="5CC9B996" w:rsidR="004D6ED3" w:rsidRDefault="004D6ED3" w:rsidP="004D6ED3">
      <w:pPr>
        <w:pStyle w:val="Paragraphedeliste"/>
        <w:spacing w:after="80"/>
        <w:ind w:left="709" w:right="-7"/>
        <w:jc w:val="both"/>
        <w:rPr>
          <w:b/>
          <w:bCs/>
          <w:smallCaps/>
        </w:rPr>
      </w:pPr>
    </w:p>
    <w:p w14:paraId="4B12AEEF" w14:textId="77777777" w:rsidR="00461BD8" w:rsidRDefault="00461BD8" w:rsidP="004D6ED3">
      <w:pPr>
        <w:pStyle w:val="Paragraphedeliste"/>
        <w:spacing w:after="80"/>
        <w:ind w:left="709" w:right="-7"/>
        <w:jc w:val="both"/>
        <w:rPr>
          <w:b/>
          <w:bCs/>
          <w:smallCaps/>
        </w:rPr>
      </w:pPr>
    </w:p>
    <w:p w14:paraId="4050E96F" w14:textId="6AD755A3" w:rsidR="00461BD8" w:rsidRPr="00855862" w:rsidRDefault="00461BD8" w:rsidP="00461BD8">
      <w:pPr>
        <w:pStyle w:val="Paragraphedeliste"/>
        <w:spacing w:after="80"/>
        <w:ind w:left="709" w:right="-7"/>
        <w:jc w:val="center"/>
        <w:rPr>
          <w:b/>
          <w:bCs/>
          <w:smallCaps/>
        </w:rPr>
      </w:pPr>
      <w:r>
        <w:rPr>
          <w:b/>
          <w:bCs/>
          <w:smallCaps/>
        </w:rPr>
        <w:t>Nombre de formateurs formés depuis l’entrée en vigueur du Règlement</w:t>
      </w:r>
    </w:p>
    <w:p w14:paraId="1BF93963" w14:textId="736E92B2" w:rsidR="004D6ED3" w:rsidRPr="00895312" w:rsidRDefault="00461BD8" w:rsidP="00895312">
      <w:pPr>
        <w:spacing w:after="80"/>
        <w:rPr>
          <w:b/>
          <w:bCs/>
          <w:smallCaps/>
          <w:sz w:val="24"/>
          <w:szCs w:val="24"/>
        </w:rPr>
      </w:pPr>
      <w:r w:rsidRPr="00895312">
        <w:rPr>
          <w:b/>
          <w:bCs/>
          <w:smallCaps/>
          <w:sz w:val="24"/>
          <w:szCs w:val="24"/>
        </w:rPr>
        <w:t xml:space="preserve"> </w:t>
      </w:r>
    </w:p>
    <w:p w14:paraId="7339E0E6" w14:textId="73FEB896" w:rsidR="00F6170E" w:rsidRDefault="00461BD8" w:rsidP="00F6170E">
      <w:pPr>
        <w:rPr>
          <w:b/>
          <w:bCs/>
          <w:smallCaps/>
          <w:sz w:val="24"/>
          <w:szCs w:val="24"/>
        </w:rPr>
      </w:pPr>
      <w:r>
        <w:rPr>
          <w:b/>
          <w:bCs/>
          <w:smallCaps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 wp14:anchorId="785409A0" wp14:editId="5607F871">
            <wp:simplePos x="0" y="0"/>
            <wp:positionH relativeFrom="column">
              <wp:posOffset>2597381</wp:posOffset>
            </wp:positionH>
            <wp:positionV relativeFrom="paragraph">
              <wp:posOffset>11083</wp:posOffset>
            </wp:positionV>
            <wp:extent cx="3200400" cy="2251364"/>
            <wp:effectExtent l="0" t="0" r="0" b="15875"/>
            <wp:wrapNone/>
            <wp:docPr id="4" name="Graphique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D369F50" w14:textId="77777777" w:rsidR="00F6170E" w:rsidRDefault="00F6170E" w:rsidP="00F6170E">
      <w:pPr>
        <w:rPr>
          <w:b/>
          <w:bCs/>
          <w:smallCaps/>
          <w:sz w:val="24"/>
          <w:szCs w:val="24"/>
        </w:rPr>
      </w:pPr>
    </w:p>
    <w:p w14:paraId="1283EF78" w14:textId="3E4A9DDD" w:rsidR="00F6170E" w:rsidRDefault="00F6170E" w:rsidP="00F6170E">
      <w:pPr>
        <w:rPr>
          <w:b/>
          <w:bCs/>
          <w:smallCaps/>
          <w:sz w:val="24"/>
          <w:szCs w:val="24"/>
        </w:rPr>
      </w:pPr>
    </w:p>
    <w:p w14:paraId="5EA9E143" w14:textId="6085E832" w:rsidR="00F6170E" w:rsidRDefault="00F6170E" w:rsidP="00F6170E">
      <w:pPr>
        <w:rPr>
          <w:b/>
          <w:bCs/>
          <w:smallCaps/>
          <w:sz w:val="24"/>
          <w:szCs w:val="24"/>
        </w:rPr>
      </w:pPr>
    </w:p>
    <w:p w14:paraId="05E75CBE" w14:textId="0407CB7B" w:rsidR="00F6170E" w:rsidRDefault="00F6170E" w:rsidP="00F6170E">
      <w:pPr>
        <w:rPr>
          <w:b/>
          <w:bCs/>
          <w:smallCaps/>
          <w:sz w:val="24"/>
          <w:szCs w:val="24"/>
        </w:rPr>
      </w:pPr>
    </w:p>
    <w:p w14:paraId="735813A2" w14:textId="77777777" w:rsidR="00F6170E" w:rsidRDefault="00F6170E" w:rsidP="00F6170E">
      <w:pPr>
        <w:rPr>
          <w:b/>
          <w:bCs/>
          <w:smallCaps/>
          <w:sz w:val="24"/>
          <w:szCs w:val="24"/>
        </w:rPr>
      </w:pPr>
    </w:p>
    <w:p w14:paraId="41119367" w14:textId="77777777" w:rsidR="00F6170E" w:rsidRDefault="00F6170E" w:rsidP="00F6170E">
      <w:pPr>
        <w:rPr>
          <w:b/>
          <w:bCs/>
          <w:smallCaps/>
          <w:sz w:val="24"/>
          <w:szCs w:val="24"/>
        </w:rPr>
      </w:pPr>
    </w:p>
    <w:p w14:paraId="705568C2" w14:textId="77777777" w:rsidR="00F6170E" w:rsidRDefault="00F6170E" w:rsidP="00F6170E">
      <w:pPr>
        <w:rPr>
          <w:b/>
          <w:bCs/>
          <w:smallCaps/>
          <w:sz w:val="24"/>
          <w:szCs w:val="24"/>
        </w:rPr>
      </w:pPr>
    </w:p>
    <w:p w14:paraId="3D49A425" w14:textId="77777777" w:rsidR="00461BD8" w:rsidRDefault="00461BD8" w:rsidP="00F6170E">
      <w:pPr>
        <w:rPr>
          <w:b/>
          <w:bCs/>
          <w:smallCaps/>
          <w:sz w:val="24"/>
          <w:szCs w:val="24"/>
        </w:rPr>
      </w:pPr>
    </w:p>
    <w:p w14:paraId="06679CC9" w14:textId="77777777" w:rsidR="00461BD8" w:rsidRDefault="00461BD8" w:rsidP="00F6170E">
      <w:pPr>
        <w:rPr>
          <w:b/>
          <w:bCs/>
          <w:smallCaps/>
          <w:sz w:val="24"/>
          <w:szCs w:val="24"/>
        </w:rPr>
      </w:pPr>
    </w:p>
    <w:tbl>
      <w:tblPr>
        <w:tblStyle w:val="TableauGrille4-Accentuation1"/>
        <w:tblpPr w:leftFromText="141" w:rightFromText="141" w:vertAnchor="text" w:horzAnchor="margin" w:tblpXSpec="center" w:tblpY="521"/>
        <w:tblW w:w="10485" w:type="dxa"/>
        <w:tblLayout w:type="fixed"/>
        <w:tblLook w:val="04A0" w:firstRow="1" w:lastRow="0" w:firstColumn="1" w:lastColumn="0" w:noHBand="0" w:noVBand="1"/>
        <w:tblPrChange w:id="24" w:author="Marie-Pier Robitaille (MSSS)" w:date="2024-05-28T08:17:00Z">
          <w:tblPr>
            <w:tblStyle w:val="TableauGrille4-Accentuation1"/>
            <w:tblpPr w:leftFromText="141" w:rightFromText="141" w:vertAnchor="text" w:horzAnchor="margin" w:tblpXSpec="center" w:tblpY="521"/>
            <w:tblW w:w="9066" w:type="dxa"/>
            <w:tblLook w:val="04A0" w:firstRow="1" w:lastRow="0" w:firstColumn="1" w:lastColumn="0" w:noHBand="0" w:noVBand="1"/>
          </w:tblPr>
        </w:tblPrChange>
      </w:tblPr>
      <w:tblGrid>
        <w:gridCol w:w="2930"/>
        <w:gridCol w:w="1611"/>
        <w:gridCol w:w="1689"/>
        <w:gridCol w:w="1551"/>
        <w:gridCol w:w="1570"/>
        <w:gridCol w:w="1134"/>
        <w:tblGridChange w:id="25">
          <w:tblGrid>
            <w:gridCol w:w="2930"/>
            <w:gridCol w:w="42"/>
            <w:gridCol w:w="1569"/>
            <w:gridCol w:w="51"/>
            <w:gridCol w:w="1638"/>
            <w:gridCol w:w="63"/>
            <w:gridCol w:w="1488"/>
            <w:gridCol w:w="71"/>
            <w:gridCol w:w="1214"/>
            <w:gridCol w:w="285"/>
            <w:gridCol w:w="929"/>
            <w:gridCol w:w="205"/>
          </w:tblGrid>
        </w:tblGridChange>
      </w:tblGrid>
      <w:tr w:rsidR="00565501" w:rsidRPr="009C2D61" w14:paraId="7846853A" w14:textId="77777777" w:rsidTr="0056550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PrChange w:id="26" w:author="Marie-Pier Robitaille (MSSS)" w:date="2024-05-28T08:17:00Z">
            <w:trPr>
              <w:gridAfter w:val="0"/>
            </w:trPr>
          </w:trPrChange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30" w:type="dxa"/>
            <w:tcPrChange w:id="27" w:author="Marie-Pier Robitaille (MSSS)" w:date="2024-05-28T08:17:00Z">
              <w:tcPr>
                <w:tcW w:w="2972" w:type="dxa"/>
                <w:gridSpan w:val="2"/>
              </w:tcPr>
            </w:tcPrChange>
          </w:tcPr>
          <w:p w14:paraId="3D6BC3F0" w14:textId="77777777" w:rsidR="00565501" w:rsidRPr="00895312" w:rsidRDefault="00565501" w:rsidP="00BF16C7">
            <w:pPr>
              <w:spacing w:before="40" w:after="40" w:line="312" w:lineRule="auto"/>
              <w:jc w:val="center"/>
              <w:cnfStyle w:val="101000000000" w:firstRow="1" w:lastRow="0" w:firstColumn="1" w:lastColumn="0" w:oddVBand="0" w:evenVBand="0" w:oddHBand="0" w:evenHBand="0" w:firstRowFirstColumn="0" w:firstRowLastColumn="0" w:lastRowFirstColumn="0" w:lastRowLastColumn="0"/>
              <w:rPr>
                <w:smallCaps/>
              </w:rPr>
            </w:pPr>
            <w:r w:rsidRPr="00895312">
              <w:rPr>
                <w:smallCaps/>
              </w:rPr>
              <w:lastRenderedPageBreak/>
              <w:t>Secteurs</w:t>
            </w:r>
          </w:p>
        </w:tc>
        <w:tc>
          <w:tcPr>
            <w:tcW w:w="1611" w:type="dxa"/>
            <w:tcPrChange w:id="28" w:author="Marie-Pier Robitaille (MSSS)" w:date="2024-05-28T08:17:00Z">
              <w:tcPr>
                <w:tcW w:w="1620" w:type="dxa"/>
                <w:gridSpan w:val="2"/>
              </w:tcPr>
            </w:tcPrChange>
          </w:tcPr>
          <w:p w14:paraId="6A48B19D" w14:textId="77777777" w:rsidR="00565501" w:rsidRPr="00895312" w:rsidRDefault="00565501" w:rsidP="00BF16C7">
            <w:pPr>
              <w:spacing w:before="40" w:after="40" w:line="312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mallCaps/>
              </w:rPr>
            </w:pPr>
            <w:r w:rsidRPr="00895312">
              <w:rPr>
                <w:smallCaps/>
              </w:rPr>
              <w:t># formateurs</w:t>
            </w:r>
          </w:p>
          <w:p w14:paraId="01D2D5AA" w14:textId="77777777" w:rsidR="00565501" w:rsidRPr="00895312" w:rsidRDefault="00565501" w:rsidP="00BF16C7">
            <w:pPr>
              <w:spacing w:before="40" w:after="40" w:line="312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mallCaps/>
              </w:rPr>
            </w:pPr>
            <w:r w:rsidRPr="00895312">
              <w:rPr>
                <w:smallCaps/>
              </w:rPr>
              <w:t>P13 2022-2023</w:t>
            </w:r>
          </w:p>
        </w:tc>
        <w:tc>
          <w:tcPr>
            <w:tcW w:w="1689" w:type="dxa"/>
            <w:tcPrChange w:id="29" w:author="Marie-Pier Robitaille (MSSS)" w:date="2024-05-28T08:17:00Z">
              <w:tcPr>
                <w:tcW w:w="1701" w:type="dxa"/>
                <w:gridSpan w:val="2"/>
              </w:tcPr>
            </w:tcPrChange>
          </w:tcPr>
          <w:p w14:paraId="105B9761" w14:textId="77777777" w:rsidR="00565501" w:rsidRPr="00895312" w:rsidRDefault="00565501" w:rsidP="00BF16C7">
            <w:pPr>
              <w:spacing w:before="40" w:after="40" w:line="312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mallCaps/>
              </w:rPr>
            </w:pPr>
            <w:r w:rsidRPr="00895312">
              <w:rPr>
                <w:smallCaps/>
              </w:rPr>
              <w:t># Formateurs</w:t>
            </w:r>
          </w:p>
          <w:p w14:paraId="24CB15B2" w14:textId="7A5B2195" w:rsidR="00565501" w:rsidRPr="00895312" w:rsidRDefault="00565501" w:rsidP="00BF16C7">
            <w:pPr>
              <w:spacing w:before="40" w:after="40" w:line="312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mallCaps/>
              </w:rPr>
            </w:pPr>
            <w:r w:rsidRPr="00895312">
              <w:rPr>
                <w:smallCaps/>
              </w:rPr>
              <w:t>P3 2023-2024</w:t>
            </w:r>
          </w:p>
        </w:tc>
        <w:tc>
          <w:tcPr>
            <w:tcW w:w="1551" w:type="dxa"/>
            <w:tcPrChange w:id="30" w:author="Marie-Pier Robitaille (MSSS)" w:date="2024-05-28T08:17:00Z">
              <w:tcPr>
                <w:tcW w:w="1559" w:type="dxa"/>
                <w:gridSpan w:val="2"/>
              </w:tcPr>
            </w:tcPrChange>
          </w:tcPr>
          <w:p w14:paraId="1E0C13A6" w14:textId="77777777" w:rsidR="00565501" w:rsidRPr="00895312" w:rsidRDefault="00565501" w:rsidP="00BF16C7">
            <w:pPr>
              <w:spacing w:before="40" w:after="40" w:line="312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mallCaps/>
              </w:rPr>
            </w:pPr>
            <w:r w:rsidRPr="00895312">
              <w:rPr>
                <w:smallCaps/>
              </w:rPr>
              <w:t># Formateurs</w:t>
            </w:r>
          </w:p>
          <w:p w14:paraId="505A93CE" w14:textId="15245142" w:rsidR="00565501" w:rsidRPr="00895312" w:rsidRDefault="00565501" w:rsidP="00BF16C7">
            <w:pPr>
              <w:spacing w:before="40" w:after="40" w:line="312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mallCaps/>
              </w:rPr>
            </w:pPr>
            <w:r w:rsidRPr="00895312">
              <w:rPr>
                <w:smallCaps/>
              </w:rPr>
              <w:t>P9 2023-2024</w:t>
            </w:r>
          </w:p>
        </w:tc>
        <w:tc>
          <w:tcPr>
            <w:tcW w:w="1570" w:type="dxa"/>
            <w:tcPrChange w:id="31" w:author="Marie-Pier Robitaille (MSSS)" w:date="2024-05-28T08:17:00Z">
              <w:tcPr>
                <w:tcW w:w="1214" w:type="dxa"/>
              </w:tcPr>
            </w:tcPrChange>
          </w:tcPr>
          <w:p w14:paraId="3F5BCF42" w14:textId="77777777" w:rsidR="00565501" w:rsidRPr="00895312" w:rsidRDefault="00565501" w:rsidP="00565501">
            <w:pPr>
              <w:spacing w:before="40" w:after="40" w:line="312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ins w:id="32" w:author="Marie-Pier Robitaille (MSSS)" w:date="2024-05-28T08:17:00Z"/>
                <w:b w:val="0"/>
                <w:bCs w:val="0"/>
                <w:smallCaps/>
              </w:rPr>
            </w:pPr>
            <w:ins w:id="33" w:author="Marie-Pier Robitaille (MSSS)" w:date="2024-05-28T08:17:00Z">
              <w:r w:rsidRPr="00895312">
                <w:rPr>
                  <w:smallCaps/>
                </w:rPr>
                <w:t># Formateurs</w:t>
              </w:r>
            </w:ins>
          </w:p>
          <w:p w14:paraId="7D64C9D7" w14:textId="5C4B381D" w:rsidR="00565501" w:rsidRPr="00895312" w:rsidRDefault="00565501" w:rsidP="00565501">
            <w:pPr>
              <w:spacing w:before="40" w:after="40" w:line="312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mallCaps/>
              </w:rPr>
            </w:pPr>
            <w:ins w:id="34" w:author="Marie-Pier Robitaille (MSSS)" w:date="2024-05-28T08:17:00Z">
              <w:r w:rsidRPr="00895312">
                <w:rPr>
                  <w:smallCaps/>
                </w:rPr>
                <w:t>P</w:t>
              </w:r>
              <w:r>
                <w:rPr>
                  <w:smallCaps/>
                </w:rPr>
                <w:t>13</w:t>
              </w:r>
              <w:r w:rsidRPr="00895312">
                <w:rPr>
                  <w:smallCaps/>
                </w:rPr>
                <w:t xml:space="preserve"> 2023-2024</w:t>
              </w:r>
            </w:ins>
          </w:p>
        </w:tc>
        <w:tc>
          <w:tcPr>
            <w:tcW w:w="1134" w:type="dxa"/>
            <w:tcPrChange w:id="35" w:author="Marie-Pier Robitaille (MSSS)" w:date="2024-05-28T08:17:00Z">
              <w:tcPr>
                <w:tcW w:w="1214" w:type="dxa"/>
                <w:gridSpan w:val="2"/>
              </w:tcPr>
            </w:tcPrChange>
          </w:tcPr>
          <w:p w14:paraId="1C9AC364" w14:textId="7BDD8C85" w:rsidR="00565501" w:rsidRPr="00895312" w:rsidRDefault="00565501" w:rsidP="00BF16C7">
            <w:pPr>
              <w:spacing w:before="40" w:after="40" w:line="312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mallCaps/>
              </w:rPr>
            </w:pPr>
            <w:r w:rsidRPr="00895312">
              <w:rPr>
                <w:smallCaps/>
              </w:rPr>
              <w:t>Évolution</w:t>
            </w:r>
          </w:p>
        </w:tc>
      </w:tr>
      <w:tr w:rsidR="00565501" w:rsidRPr="00516859" w14:paraId="006FE1D5" w14:textId="77777777" w:rsidTr="005D12D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PrChange w:id="36" w:author="Marie-Pier Robitaille (MSSS)" w:date="2024-05-28T08:27:00Z">
            <w:trPr>
              <w:gridAfter w:val="0"/>
            </w:trPr>
          </w:trPrChange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30" w:type="dxa"/>
            <w:tcPrChange w:id="37" w:author="Marie-Pier Robitaille (MSSS)" w:date="2024-05-28T08:27:00Z">
              <w:tcPr>
                <w:tcW w:w="2972" w:type="dxa"/>
                <w:gridSpan w:val="2"/>
              </w:tcPr>
            </w:tcPrChange>
          </w:tcPr>
          <w:p w14:paraId="44720139" w14:textId="2D4E1BD5" w:rsidR="00565501" w:rsidRPr="00461BD8" w:rsidRDefault="00565501" w:rsidP="00BF16C7">
            <w:pPr>
              <w:spacing w:before="40" w:after="40" w:line="312" w:lineRule="auto"/>
              <w:cnfStyle w:val="001000100000" w:firstRow="0" w:lastRow="0" w:firstColumn="1" w:lastColumn="0" w:oddVBand="0" w:evenVBand="0" w:oddHBand="1" w:evenHBand="0" w:firstRowFirstColumn="0" w:firstRowLastColumn="0" w:lastRowFirstColumn="0" w:lastRowLastColumn="0"/>
              <w:rPr>
                <w:b w:val="0"/>
                <w:bCs w:val="0"/>
                <w:smallCaps/>
              </w:rPr>
            </w:pPr>
            <w:r w:rsidRPr="00461BD8">
              <w:rPr>
                <w:b w:val="0"/>
                <w:bCs w:val="0"/>
                <w:smallCaps/>
              </w:rPr>
              <w:t xml:space="preserve">SAPA </w:t>
            </w:r>
            <w:r w:rsidRPr="00461BD8">
              <w:rPr>
                <w:rFonts w:cstheme="minorHAnsi"/>
                <w:b w:val="0"/>
                <w:bCs w:val="0"/>
                <w:smallCaps/>
              </w:rPr>
              <w:t>―</w:t>
            </w:r>
            <w:r w:rsidRPr="00461BD8">
              <w:rPr>
                <w:b w:val="0"/>
                <w:bCs w:val="0"/>
                <w:smallCaps/>
              </w:rPr>
              <w:t xml:space="preserve"> </w:t>
            </w:r>
            <w:proofErr w:type="spellStart"/>
            <w:r>
              <w:rPr>
                <w:b w:val="0"/>
                <w:bCs w:val="0"/>
                <w:smallCaps/>
              </w:rPr>
              <w:t>sad</w:t>
            </w:r>
            <w:proofErr w:type="spellEnd"/>
          </w:p>
        </w:tc>
        <w:tc>
          <w:tcPr>
            <w:tcW w:w="1611" w:type="dxa"/>
            <w:shd w:val="clear" w:color="auto" w:fill="FFFFFF" w:themeFill="background1"/>
            <w:tcPrChange w:id="38" w:author="Marie-Pier Robitaille (MSSS)" w:date="2024-05-28T08:27:00Z">
              <w:tcPr>
                <w:tcW w:w="1620" w:type="dxa"/>
                <w:gridSpan w:val="2"/>
                <w:shd w:val="clear" w:color="auto" w:fill="FFFFFF" w:themeFill="background1"/>
              </w:tcPr>
            </w:tcPrChange>
          </w:tcPr>
          <w:p w14:paraId="64A5CAFC" w14:textId="77777777" w:rsidR="00565501" w:rsidRPr="004C1690" w:rsidRDefault="00565501" w:rsidP="00BF16C7">
            <w:pPr>
              <w:spacing w:before="40" w:after="40"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mallCaps/>
              </w:rPr>
            </w:pPr>
            <w:r w:rsidRPr="004C1690">
              <w:rPr>
                <w:smallCaps/>
              </w:rPr>
              <w:t>260</w:t>
            </w:r>
          </w:p>
        </w:tc>
        <w:tc>
          <w:tcPr>
            <w:tcW w:w="1689" w:type="dxa"/>
            <w:tcPrChange w:id="39" w:author="Marie-Pier Robitaille (MSSS)" w:date="2024-05-28T08:27:00Z">
              <w:tcPr>
                <w:tcW w:w="1701" w:type="dxa"/>
                <w:gridSpan w:val="2"/>
              </w:tcPr>
            </w:tcPrChange>
          </w:tcPr>
          <w:p w14:paraId="4769193C" w14:textId="77777777" w:rsidR="00565501" w:rsidRPr="004C1690" w:rsidRDefault="00565501" w:rsidP="00BF16C7">
            <w:pPr>
              <w:spacing w:before="40" w:after="40"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mallCaps/>
              </w:rPr>
            </w:pPr>
            <w:r>
              <w:rPr>
                <w:smallCaps/>
              </w:rPr>
              <w:t>250</w:t>
            </w:r>
          </w:p>
        </w:tc>
        <w:tc>
          <w:tcPr>
            <w:tcW w:w="1551" w:type="dxa"/>
            <w:shd w:val="clear" w:color="auto" w:fill="B4C6E7" w:themeFill="accent1" w:themeFillTint="66"/>
            <w:tcPrChange w:id="40" w:author="Marie-Pier Robitaille (MSSS)" w:date="2024-05-28T08:27:00Z">
              <w:tcPr>
                <w:tcW w:w="1559" w:type="dxa"/>
                <w:gridSpan w:val="2"/>
                <w:shd w:val="clear" w:color="auto" w:fill="B4C6E7" w:themeFill="accent1" w:themeFillTint="66"/>
              </w:tcPr>
            </w:tcPrChange>
          </w:tcPr>
          <w:p w14:paraId="25F9FE05" w14:textId="77777777" w:rsidR="00565501" w:rsidRPr="00757C00" w:rsidRDefault="00565501" w:rsidP="00BF16C7">
            <w:pPr>
              <w:spacing w:before="40" w:after="40"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bCs/>
                <w:smallCaps/>
              </w:rPr>
            </w:pPr>
            <w:r w:rsidRPr="00757C00">
              <w:rPr>
                <w:rFonts w:cstheme="minorHAnsi"/>
                <w:b/>
                <w:bCs/>
                <w:smallCaps/>
              </w:rPr>
              <w:t>294</w:t>
            </w:r>
          </w:p>
        </w:tc>
        <w:tc>
          <w:tcPr>
            <w:tcW w:w="1570" w:type="dxa"/>
            <w:shd w:val="clear" w:color="auto" w:fill="FF8585"/>
            <w:tcPrChange w:id="41" w:author="Marie-Pier Robitaille (MSSS)" w:date="2024-05-28T08:27:00Z">
              <w:tcPr>
                <w:tcW w:w="1214" w:type="dxa"/>
                <w:shd w:val="clear" w:color="auto" w:fill="A8D08D" w:themeFill="accent6" w:themeFillTint="99"/>
              </w:tcPr>
            </w:tcPrChange>
          </w:tcPr>
          <w:p w14:paraId="0542C71B" w14:textId="5ADFD87C" w:rsidR="00565501" w:rsidRPr="00516859" w:rsidRDefault="00565501" w:rsidP="00BF16C7">
            <w:pPr>
              <w:spacing w:before="40" w:after="40"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bCs/>
                <w:smallCaps/>
              </w:rPr>
            </w:pPr>
            <w:ins w:id="42" w:author="Marie-Pier Robitaille (MSSS)" w:date="2024-05-28T08:17:00Z">
              <w:r>
                <w:rPr>
                  <w:rFonts w:cstheme="minorHAnsi"/>
                  <w:b/>
                  <w:bCs/>
                  <w:smallCaps/>
                </w:rPr>
                <w:t>249</w:t>
              </w:r>
            </w:ins>
          </w:p>
        </w:tc>
        <w:tc>
          <w:tcPr>
            <w:tcW w:w="1134" w:type="dxa"/>
            <w:shd w:val="clear" w:color="auto" w:fill="FF8585"/>
            <w:tcPrChange w:id="43" w:author="Marie-Pier Robitaille (MSSS)" w:date="2024-05-28T08:27:00Z">
              <w:tcPr>
                <w:tcW w:w="1214" w:type="dxa"/>
                <w:gridSpan w:val="2"/>
                <w:shd w:val="clear" w:color="auto" w:fill="A8D08D" w:themeFill="accent6" w:themeFillTint="99"/>
              </w:tcPr>
            </w:tcPrChange>
          </w:tcPr>
          <w:p w14:paraId="5730A67D" w14:textId="5A499B28" w:rsidR="00565501" w:rsidRPr="00516859" w:rsidRDefault="00565501" w:rsidP="00BF16C7">
            <w:pPr>
              <w:spacing w:before="40" w:after="40"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mallCaps/>
              </w:rPr>
            </w:pPr>
            <w:ins w:id="44" w:author="Marie-Pier Robitaille (MSSS)" w:date="2024-05-28T08:18:00Z">
              <w:r w:rsidRPr="00516859">
                <w:rPr>
                  <w:rFonts w:cstheme="minorHAnsi"/>
                  <w:b/>
                  <w:bCs/>
                  <w:smallCaps/>
                </w:rPr>
                <w:t>↓</w:t>
              </w:r>
            </w:ins>
            <w:del w:id="45" w:author="Marie-Pier Robitaille (MSSS)" w:date="2024-05-28T08:18:00Z">
              <w:r w:rsidRPr="00516859" w:rsidDel="00565501">
                <w:rPr>
                  <w:rFonts w:cstheme="minorHAnsi"/>
                  <w:b/>
                  <w:bCs/>
                  <w:smallCaps/>
                </w:rPr>
                <w:delText>↑</w:delText>
              </w:r>
            </w:del>
          </w:p>
        </w:tc>
      </w:tr>
      <w:tr w:rsidR="00565501" w:rsidRPr="00516859" w14:paraId="4817F161" w14:textId="77777777" w:rsidTr="005D12D8">
        <w:trPr>
          <w:trPrChange w:id="46" w:author="Marie-Pier Robitaille (MSSS)" w:date="2024-05-28T08:27:00Z">
            <w:trPr>
              <w:gridAfter w:val="0"/>
            </w:trPr>
          </w:trPrChange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30" w:type="dxa"/>
            <w:tcPrChange w:id="47" w:author="Marie-Pier Robitaille (MSSS)" w:date="2024-05-28T08:27:00Z">
              <w:tcPr>
                <w:tcW w:w="2972" w:type="dxa"/>
                <w:gridSpan w:val="2"/>
              </w:tcPr>
            </w:tcPrChange>
          </w:tcPr>
          <w:p w14:paraId="5F375961" w14:textId="288E7F77" w:rsidR="00565501" w:rsidRPr="00461BD8" w:rsidRDefault="00565501" w:rsidP="00BF16C7">
            <w:pPr>
              <w:spacing w:before="40" w:after="40" w:line="312" w:lineRule="auto"/>
              <w:rPr>
                <w:b w:val="0"/>
                <w:bCs w:val="0"/>
                <w:smallCaps/>
              </w:rPr>
            </w:pPr>
            <w:r w:rsidRPr="00461BD8">
              <w:rPr>
                <w:b w:val="0"/>
                <w:bCs w:val="0"/>
                <w:smallCaps/>
              </w:rPr>
              <w:t xml:space="preserve">SAPA </w:t>
            </w:r>
            <w:r w:rsidRPr="00461BD8">
              <w:rPr>
                <w:rFonts w:cstheme="minorHAnsi"/>
                <w:b w:val="0"/>
                <w:bCs w:val="0"/>
                <w:smallCaps/>
              </w:rPr>
              <w:t>—</w:t>
            </w:r>
            <w:r w:rsidRPr="00461BD8">
              <w:rPr>
                <w:b w:val="0"/>
                <w:bCs w:val="0"/>
                <w:smallCaps/>
              </w:rPr>
              <w:t xml:space="preserve"> </w:t>
            </w:r>
            <w:proofErr w:type="spellStart"/>
            <w:r>
              <w:rPr>
                <w:b w:val="0"/>
                <w:bCs w:val="0"/>
                <w:smallCaps/>
              </w:rPr>
              <w:t>rpa</w:t>
            </w:r>
            <w:proofErr w:type="spellEnd"/>
            <w:r>
              <w:rPr>
                <w:b w:val="0"/>
                <w:bCs w:val="0"/>
                <w:smallCaps/>
              </w:rPr>
              <w:t xml:space="preserve"> et communautés religieuses</w:t>
            </w:r>
          </w:p>
        </w:tc>
        <w:tc>
          <w:tcPr>
            <w:tcW w:w="1611" w:type="dxa"/>
            <w:shd w:val="clear" w:color="auto" w:fill="FFFFFF" w:themeFill="background1"/>
            <w:tcPrChange w:id="48" w:author="Marie-Pier Robitaille (MSSS)" w:date="2024-05-28T08:27:00Z">
              <w:tcPr>
                <w:tcW w:w="1620" w:type="dxa"/>
                <w:gridSpan w:val="2"/>
                <w:shd w:val="clear" w:color="auto" w:fill="FFFFFF" w:themeFill="background1"/>
              </w:tcPr>
            </w:tcPrChange>
          </w:tcPr>
          <w:p w14:paraId="696CD67F" w14:textId="77777777" w:rsidR="00565501" w:rsidRPr="004C1690" w:rsidRDefault="00565501" w:rsidP="00BF16C7">
            <w:pPr>
              <w:spacing w:before="40" w:after="40" w:line="312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mallCaps/>
              </w:rPr>
            </w:pPr>
            <w:r w:rsidRPr="004C1690">
              <w:rPr>
                <w:smallCaps/>
              </w:rPr>
              <w:t>132</w:t>
            </w:r>
          </w:p>
        </w:tc>
        <w:tc>
          <w:tcPr>
            <w:tcW w:w="1689" w:type="dxa"/>
            <w:shd w:val="clear" w:color="auto" w:fill="D9E2F3" w:themeFill="accent1" w:themeFillTint="33"/>
            <w:tcPrChange w:id="49" w:author="Marie-Pier Robitaille (MSSS)" w:date="2024-05-28T08:27:00Z">
              <w:tcPr>
                <w:tcW w:w="1701" w:type="dxa"/>
                <w:gridSpan w:val="2"/>
                <w:shd w:val="clear" w:color="auto" w:fill="D9E2F3" w:themeFill="accent1" w:themeFillTint="33"/>
              </w:tcPr>
            </w:tcPrChange>
          </w:tcPr>
          <w:p w14:paraId="0F6DBFE6" w14:textId="77777777" w:rsidR="00565501" w:rsidRPr="004C1690" w:rsidRDefault="00565501" w:rsidP="00BF16C7">
            <w:pPr>
              <w:spacing w:before="40" w:after="40" w:line="312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mallCaps/>
              </w:rPr>
            </w:pPr>
            <w:r>
              <w:rPr>
                <w:smallCaps/>
              </w:rPr>
              <w:t>119</w:t>
            </w:r>
          </w:p>
        </w:tc>
        <w:tc>
          <w:tcPr>
            <w:tcW w:w="1551" w:type="dxa"/>
            <w:shd w:val="clear" w:color="auto" w:fill="B4C6E7" w:themeFill="accent1" w:themeFillTint="66"/>
            <w:tcPrChange w:id="50" w:author="Marie-Pier Robitaille (MSSS)" w:date="2024-05-28T08:27:00Z">
              <w:tcPr>
                <w:tcW w:w="1559" w:type="dxa"/>
                <w:gridSpan w:val="2"/>
                <w:shd w:val="clear" w:color="auto" w:fill="B4C6E7" w:themeFill="accent1" w:themeFillTint="66"/>
              </w:tcPr>
            </w:tcPrChange>
          </w:tcPr>
          <w:p w14:paraId="00679467" w14:textId="77777777" w:rsidR="00565501" w:rsidRPr="00757C00" w:rsidRDefault="00565501" w:rsidP="00BF16C7">
            <w:pPr>
              <w:spacing w:before="40" w:after="40" w:line="312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  <w:smallCaps/>
              </w:rPr>
            </w:pPr>
            <w:r w:rsidRPr="00757C00">
              <w:rPr>
                <w:rFonts w:cstheme="minorHAnsi"/>
                <w:b/>
                <w:bCs/>
                <w:smallCaps/>
              </w:rPr>
              <w:t>159</w:t>
            </w:r>
          </w:p>
        </w:tc>
        <w:tc>
          <w:tcPr>
            <w:tcW w:w="1570" w:type="dxa"/>
            <w:shd w:val="clear" w:color="auto" w:fill="FF8585"/>
            <w:tcPrChange w:id="51" w:author="Marie-Pier Robitaille (MSSS)" w:date="2024-05-28T08:27:00Z">
              <w:tcPr>
                <w:tcW w:w="1214" w:type="dxa"/>
                <w:shd w:val="clear" w:color="auto" w:fill="A8D08D" w:themeFill="accent6" w:themeFillTint="99"/>
              </w:tcPr>
            </w:tcPrChange>
          </w:tcPr>
          <w:p w14:paraId="5170A041" w14:textId="6C4EFE44" w:rsidR="00565501" w:rsidRPr="00516859" w:rsidRDefault="00565501" w:rsidP="00BF16C7">
            <w:pPr>
              <w:spacing w:before="40" w:after="40" w:line="312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  <w:smallCaps/>
              </w:rPr>
            </w:pPr>
            <w:ins w:id="52" w:author="Marie-Pier Robitaille (MSSS)" w:date="2024-05-28T08:19:00Z">
              <w:r>
                <w:rPr>
                  <w:rFonts w:cstheme="minorHAnsi"/>
                  <w:b/>
                  <w:bCs/>
                  <w:smallCaps/>
                </w:rPr>
                <w:t>133</w:t>
              </w:r>
            </w:ins>
          </w:p>
        </w:tc>
        <w:tc>
          <w:tcPr>
            <w:tcW w:w="1134" w:type="dxa"/>
            <w:shd w:val="clear" w:color="auto" w:fill="FF8585"/>
            <w:tcPrChange w:id="53" w:author="Marie-Pier Robitaille (MSSS)" w:date="2024-05-28T08:27:00Z">
              <w:tcPr>
                <w:tcW w:w="1214" w:type="dxa"/>
                <w:gridSpan w:val="2"/>
                <w:shd w:val="clear" w:color="auto" w:fill="A8D08D" w:themeFill="accent6" w:themeFillTint="99"/>
              </w:tcPr>
            </w:tcPrChange>
          </w:tcPr>
          <w:p w14:paraId="585821DD" w14:textId="62E59836" w:rsidR="00565501" w:rsidRPr="00516859" w:rsidRDefault="00565501" w:rsidP="00BF16C7">
            <w:pPr>
              <w:spacing w:before="40" w:after="40" w:line="312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mallCaps/>
              </w:rPr>
            </w:pPr>
            <w:ins w:id="54" w:author="Marie-Pier Robitaille (MSSS)" w:date="2024-05-28T08:19:00Z">
              <w:r w:rsidRPr="00516859">
                <w:rPr>
                  <w:rFonts w:cstheme="minorHAnsi"/>
                  <w:b/>
                  <w:bCs/>
                  <w:smallCaps/>
                </w:rPr>
                <w:t>↓</w:t>
              </w:r>
            </w:ins>
            <w:del w:id="55" w:author="Marie-Pier Robitaille (MSSS)" w:date="2024-05-28T08:19:00Z">
              <w:r w:rsidRPr="00516859" w:rsidDel="00565501">
                <w:rPr>
                  <w:rFonts w:cstheme="minorHAnsi"/>
                  <w:b/>
                  <w:bCs/>
                  <w:smallCaps/>
                </w:rPr>
                <w:delText>↑</w:delText>
              </w:r>
            </w:del>
          </w:p>
        </w:tc>
      </w:tr>
      <w:tr w:rsidR="00565501" w:rsidRPr="00516859" w14:paraId="2F7C62E1" w14:textId="77777777" w:rsidTr="005D12D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PrChange w:id="56" w:author="Marie-Pier Robitaille (MSSS)" w:date="2024-05-28T08:27:00Z">
            <w:trPr>
              <w:gridAfter w:val="0"/>
            </w:trPr>
          </w:trPrChange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30" w:type="dxa"/>
            <w:tcPrChange w:id="57" w:author="Marie-Pier Robitaille (MSSS)" w:date="2024-05-28T08:27:00Z">
              <w:tcPr>
                <w:tcW w:w="2972" w:type="dxa"/>
                <w:gridSpan w:val="2"/>
              </w:tcPr>
            </w:tcPrChange>
          </w:tcPr>
          <w:p w14:paraId="5993E4C3" w14:textId="7DBCBDD6" w:rsidR="00565501" w:rsidRPr="00461BD8" w:rsidRDefault="00565501" w:rsidP="00BF16C7">
            <w:pPr>
              <w:spacing w:before="40" w:after="40" w:line="312" w:lineRule="auto"/>
              <w:cnfStyle w:val="001000100000" w:firstRow="0" w:lastRow="0" w:firstColumn="1" w:lastColumn="0" w:oddVBand="0" w:evenVBand="0" w:oddHBand="1" w:evenHBand="0" w:firstRowFirstColumn="0" w:firstRowLastColumn="0" w:lastRowFirstColumn="0" w:lastRowLastColumn="0"/>
              <w:rPr>
                <w:b w:val="0"/>
                <w:bCs w:val="0"/>
                <w:smallCaps/>
              </w:rPr>
            </w:pPr>
            <w:r w:rsidRPr="00461BD8">
              <w:rPr>
                <w:b w:val="0"/>
                <w:bCs w:val="0"/>
                <w:smallCaps/>
              </w:rPr>
              <w:t xml:space="preserve">SAPA </w:t>
            </w:r>
            <w:r w:rsidRPr="00461BD8">
              <w:rPr>
                <w:rFonts w:cstheme="minorHAnsi"/>
                <w:b w:val="0"/>
                <w:bCs w:val="0"/>
                <w:smallCaps/>
              </w:rPr>
              <w:t>―</w:t>
            </w:r>
            <w:r w:rsidRPr="00461BD8">
              <w:rPr>
                <w:b w:val="0"/>
                <w:bCs w:val="0"/>
                <w:smallCaps/>
              </w:rPr>
              <w:t xml:space="preserve"> </w:t>
            </w:r>
            <w:r>
              <w:rPr>
                <w:b w:val="0"/>
                <w:bCs w:val="0"/>
                <w:smallCaps/>
              </w:rPr>
              <w:t xml:space="preserve">ri </w:t>
            </w:r>
            <w:proofErr w:type="spellStart"/>
            <w:r>
              <w:rPr>
                <w:b w:val="0"/>
                <w:bCs w:val="0"/>
                <w:smallCaps/>
              </w:rPr>
              <w:t>rtf</w:t>
            </w:r>
            <w:proofErr w:type="spellEnd"/>
          </w:p>
        </w:tc>
        <w:tc>
          <w:tcPr>
            <w:tcW w:w="1611" w:type="dxa"/>
            <w:shd w:val="clear" w:color="auto" w:fill="FFFFFF" w:themeFill="background1"/>
            <w:tcPrChange w:id="58" w:author="Marie-Pier Robitaille (MSSS)" w:date="2024-05-28T08:27:00Z">
              <w:tcPr>
                <w:tcW w:w="1620" w:type="dxa"/>
                <w:gridSpan w:val="2"/>
                <w:shd w:val="clear" w:color="auto" w:fill="FFFFFF" w:themeFill="background1"/>
              </w:tcPr>
            </w:tcPrChange>
          </w:tcPr>
          <w:p w14:paraId="19BBF478" w14:textId="77777777" w:rsidR="00565501" w:rsidRPr="004C1690" w:rsidRDefault="00565501" w:rsidP="00BF16C7">
            <w:pPr>
              <w:spacing w:before="40" w:after="40"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mallCaps/>
              </w:rPr>
            </w:pPr>
            <w:r w:rsidRPr="004C1690">
              <w:rPr>
                <w:smallCaps/>
              </w:rPr>
              <w:t>125</w:t>
            </w:r>
          </w:p>
        </w:tc>
        <w:tc>
          <w:tcPr>
            <w:tcW w:w="1689" w:type="dxa"/>
            <w:tcPrChange w:id="59" w:author="Marie-Pier Robitaille (MSSS)" w:date="2024-05-28T08:27:00Z">
              <w:tcPr>
                <w:tcW w:w="1701" w:type="dxa"/>
                <w:gridSpan w:val="2"/>
              </w:tcPr>
            </w:tcPrChange>
          </w:tcPr>
          <w:p w14:paraId="5A9E5B16" w14:textId="77777777" w:rsidR="00565501" w:rsidRPr="004C1690" w:rsidRDefault="00565501" w:rsidP="00BF16C7">
            <w:pPr>
              <w:spacing w:before="40" w:after="40"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mallCaps/>
              </w:rPr>
            </w:pPr>
            <w:r>
              <w:rPr>
                <w:smallCaps/>
              </w:rPr>
              <w:t>130</w:t>
            </w:r>
          </w:p>
        </w:tc>
        <w:tc>
          <w:tcPr>
            <w:tcW w:w="1551" w:type="dxa"/>
            <w:shd w:val="clear" w:color="auto" w:fill="B4C6E7" w:themeFill="accent1" w:themeFillTint="66"/>
            <w:tcPrChange w:id="60" w:author="Marie-Pier Robitaille (MSSS)" w:date="2024-05-28T08:27:00Z">
              <w:tcPr>
                <w:tcW w:w="1559" w:type="dxa"/>
                <w:gridSpan w:val="2"/>
                <w:shd w:val="clear" w:color="auto" w:fill="B4C6E7" w:themeFill="accent1" w:themeFillTint="66"/>
              </w:tcPr>
            </w:tcPrChange>
          </w:tcPr>
          <w:p w14:paraId="08193D60" w14:textId="77777777" w:rsidR="00565501" w:rsidRPr="00757C00" w:rsidRDefault="00565501" w:rsidP="00BF16C7">
            <w:pPr>
              <w:spacing w:before="40" w:after="40"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bCs/>
                <w:smallCaps/>
              </w:rPr>
            </w:pPr>
            <w:r w:rsidRPr="00757C00">
              <w:rPr>
                <w:rFonts w:cstheme="minorHAnsi"/>
                <w:b/>
                <w:bCs/>
                <w:smallCaps/>
              </w:rPr>
              <w:t>171</w:t>
            </w:r>
          </w:p>
        </w:tc>
        <w:tc>
          <w:tcPr>
            <w:tcW w:w="1570" w:type="dxa"/>
            <w:shd w:val="clear" w:color="auto" w:fill="FF8585"/>
            <w:tcPrChange w:id="61" w:author="Marie-Pier Robitaille (MSSS)" w:date="2024-05-28T08:27:00Z">
              <w:tcPr>
                <w:tcW w:w="1214" w:type="dxa"/>
                <w:shd w:val="clear" w:color="auto" w:fill="A8D08D" w:themeFill="accent6" w:themeFillTint="99"/>
              </w:tcPr>
            </w:tcPrChange>
          </w:tcPr>
          <w:p w14:paraId="46055AE5" w14:textId="3AA3A8C6" w:rsidR="00565501" w:rsidRPr="00516859" w:rsidRDefault="00565501" w:rsidP="00BF16C7">
            <w:pPr>
              <w:spacing w:before="40" w:after="40"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bCs/>
                <w:smallCaps/>
              </w:rPr>
            </w:pPr>
            <w:ins w:id="62" w:author="Marie-Pier Robitaille (MSSS)" w:date="2024-05-28T08:19:00Z">
              <w:r>
                <w:rPr>
                  <w:rFonts w:cstheme="minorHAnsi"/>
                  <w:b/>
                  <w:bCs/>
                  <w:smallCaps/>
                </w:rPr>
                <w:t>151</w:t>
              </w:r>
            </w:ins>
          </w:p>
        </w:tc>
        <w:tc>
          <w:tcPr>
            <w:tcW w:w="1134" w:type="dxa"/>
            <w:shd w:val="clear" w:color="auto" w:fill="FF8585"/>
            <w:tcPrChange w:id="63" w:author="Marie-Pier Robitaille (MSSS)" w:date="2024-05-28T08:27:00Z">
              <w:tcPr>
                <w:tcW w:w="1214" w:type="dxa"/>
                <w:gridSpan w:val="2"/>
                <w:shd w:val="clear" w:color="auto" w:fill="A8D08D" w:themeFill="accent6" w:themeFillTint="99"/>
              </w:tcPr>
            </w:tcPrChange>
          </w:tcPr>
          <w:p w14:paraId="7CE670A5" w14:textId="429A5C67" w:rsidR="00565501" w:rsidRPr="00516859" w:rsidRDefault="00565501" w:rsidP="00BF16C7">
            <w:pPr>
              <w:spacing w:before="40" w:after="40"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mallCaps/>
              </w:rPr>
            </w:pPr>
            <w:ins w:id="64" w:author="Marie-Pier Robitaille (MSSS)" w:date="2024-05-28T08:19:00Z">
              <w:r w:rsidRPr="00516859">
                <w:rPr>
                  <w:rFonts w:cstheme="minorHAnsi"/>
                  <w:b/>
                  <w:bCs/>
                  <w:smallCaps/>
                </w:rPr>
                <w:t>↓</w:t>
              </w:r>
            </w:ins>
            <w:del w:id="65" w:author="Marie-Pier Robitaille (MSSS)" w:date="2024-05-28T08:19:00Z">
              <w:r w:rsidRPr="00516859" w:rsidDel="00565501">
                <w:rPr>
                  <w:rFonts w:cstheme="minorHAnsi"/>
                  <w:b/>
                  <w:bCs/>
                  <w:smallCaps/>
                </w:rPr>
                <w:delText>↑</w:delText>
              </w:r>
            </w:del>
          </w:p>
        </w:tc>
      </w:tr>
      <w:tr w:rsidR="00565501" w:rsidRPr="00516859" w14:paraId="289F4836" w14:textId="77777777" w:rsidTr="005D12D8">
        <w:trPr>
          <w:trPrChange w:id="66" w:author="Marie-Pier Robitaille (MSSS)" w:date="2024-05-28T08:27:00Z">
            <w:trPr>
              <w:gridAfter w:val="0"/>
            </w:trPr>
          </w:trPrChange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30" w:type="dxa"/>
            <w:tcPrChange w:id="67" w:author="Marie-Pier Robitaille (MSSS)" w:date="2024-05-28T08:27:00Z">
              <w:tcPr>
                <w:tcW w:w="2972" w:type="dxa"/>
                <w:gridSpan w:val="2"/>
              </w:tcPr>
            </w:tcPrChange>
          </w:tcPr>
          <w:p w14:paraId="51EA0BCF" w14:textId="4CCBB121" w:rsidR="00565501" w:rsidRPr="00461BD8" w:rsidRDefault="00565501" w:rsidP="00BF16C7">
            <w:pPr>
              <w:spacing w:before="40" w:after="40" w:line="312" w:lineRule="auto"/>
              <w:rPr>
                <w:b w:val="0"/>
                <w:bCs w:val="0"/>
                <w:smallCaps/>
              </w:rPr>
            </w:pPr>
            <w:r w:rsidRPr="00461BD8">
              <w:rPr>
                <w:b w:val="0"/>
                <w:bCs w:val="0"/>
                <w:smallCaps/>
              </w:rPr>
              <w:t>DITSADP</w:t>
            </w:r>
            <w:r w:rsidRPr="00461BD8">
              <w:rPr>
                <w:rFonts w:cstheme="minorHAnsi"/>
                <w:b w:val="0"/>
                <w:bCs w:val="0"/>
                <w:smallCaps/>
              </w:rPr>
              <w:t xml:space="preserve">— </w:t>
            </w:r>
            <w:r>
              <w:rPr>
                <w:rFonts w:cstheme="minorHAnsi"/>
                <w:b w:val="0"/>
                <w:bCs w:val="0"/>
                <w:smallCaps/>
              </w:rPr>
              <w:t xml:space="preserve">ri </w:t>
            </w:r>
            <w:proofErr w:type="spellStart"/>
            <w:r>
              <w:rPr>
                <w:rFonts w:cstheme="minorHAnsi"/>
                <w:b w:val="0"/>
                <w:bCs w:val="0"/>
                <w:smallCaps/>
              </w:rPr>
              <w:t>rtf</w:t>
            </w:r>
            <w:proofErr w:type="spellEnd"/>
          </w:p>
        </w:tc>
        <w:tc>
          <w:tcPr>
            <w:tcW w:w="1611" w:type="dxa"/>
            <w:shd w:val="clear" w:color="auto" w:fill="FFFFFF" w:themeFill="background1"/>
            <w:tcPrChange w:id="68" w:author="Marie-Pier Robitaille (MSSS)" w:date="2024-05-28T08:27:00Z">
              <w:tcPr>
                <w:tcW w:w="1620" w:type="dxa"/>
                <w:gridSpan w:val="2"/>
                <w:shd w:val="clear" w:color="auto" w:fill="FFFFFF" w:themeFill="background1"/>
              </w:tcPr>
            </w:tcPrChange>
          </w:tcPr>
          <w:p w14:paraId="1AD3D546" w14:textId="77777777" w:rsidR="00565501" w:rsidRPr="004C1690" w:rsidRDefault="00565501" w:rsidP="00BF16C7">
            <w:pPr>
              <w:spacing w:before="40" w:after="40" w:line="312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mallCaps/>
              </w:rPr>
            </w:pPr>
            <w:r w:rsidRPr="004C1690">
              <w:rPr>
                <w:smallCaps/>
              </w:rPr>
              <w:t>87</w:t>
            </w:r>
          </w:p>
        </w:tc>
        <w:tc>
          <w:tcPr>
            <w:tcW w:w="1689" w:type="dxa"/>
            <w:shd w:val="clear" w:color="auto" w:fill="D9E2F3" w:themeFill="accent1" w:themeFillTint="33"/>
            <w:tcPrChange w:id="69" w:author="Marie-Pier Robitaille (MSSS)" w:date="2024-05-28T08:27:00Z">
              <w:tcPr>
                <w:tcW w:w="1701" w:type="dxa"/>
                <w:gridSpan w:val="2"/>
                <w:shd w:val="clear" w:color="auto" w:fill="D9E2F3" w:themeFill="accent1" w:themeFillTint="33"/>
              </w:tcPr>
            </w:tcPrChange>
          </w:tcPr>
          <w:p w14:paraId="4BA9A66F" w14:textId="77777777" w:rsidR="00565501" w:rsidRPr="004C1690" w:rsidRDefault="00565501" w:rsidP="00BF16C7">
            <w:pPr>
              <w:spacing w:before="40" w:after="40" w:line="312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mallCaps/>
              </w:rPr>
            </w:pPr>
            <w:r>
              <w:rPr>
                <w:smallCaps/>
              </w:rPr>
              <w:t>69</w:t>
            </w:r>
          </w:p>
        </w:tc>
        <w:tc>
          <w:tcPr>
            <w:tcW w:w="1551" w:type="dxa"/>
            <w:shd w:val="clear" w:color="auto" w:fill="B4C6E7" w:themeFill="accent1" w:themeFillTint="66"/>
            <w:tcPrChange w:id="70" w:author="Marie-Pier Robitaille (MSSS)" w:date="2024-05-28T08:27:00Z">
              <w:tcPr>
                <w:tcW w:w="1559" w:type="dxa"/>
                <w:gridSpan w:val="2"/>
                <w:shd w:val="clear" w:color="auto" w:fill="B4C6E7" w:themeFill="accent1" w:themeFillTint="66"/>
              </w:tcPr>
            </w:tcPrChange>
          </w:tcPr>
          <w:p w14:paraId="4662DF85" w14:textId="77777777" w:rsidR="00565501" w:rsidRPr="00757C00" w:rsidRDefault="00565501" w:rsidP="00BF16C7">
            <w:pPr>
              <w:spacing w:before="40" w:after="40" w:line="312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  <w:smallCaps/>
              </w:rPr>
            </w:pPr>
            <w:r w:rsidRPr="00757C00">
              <w:rPr>
                <w:rFonts w:cstheme="minorHAnsi"/>
                <w:b/>
                <w:bCs/>
                <w:smallCaps/>
              </w:rPr>
              <w:t>79</w:t>
            </w:r>
          </w:p>
        </w:tc>
        <w:tc>
          <w:tcPr>
            <w:tcW w:w="1570" w:type="dxa"/>
            <w:shd w:val="clear" w:color="auto" w:fill="FF8585"/>
            <w:tcPrChange w:id="71" w:author="Marie-Pier Robitaille (MSSS)" w:date="2024-05-28T08:27:00Z">
              <w:tcPr>
                <w:tcW w:w="1214" w:type="dxa"/>
                <w:shd w:val="clear" w:color="auto" w:fill="A8D08D" w:themeFill="accent6" w:themeFillTint="99"/>
              </w:tcPr>
            </w:tcPrChange>
          </w:tcPr>
          <w:p w14:paraId="11C7B018" w14:textId="10293590" w:rsidR="00565501" w:rsidRPr="00516859" w:rsidRDefault="00565501" w:rsidP="00BF16C7">
            <w:pPr>
              <w:spacing w:before="40" w:after="40" w:line="312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  <w:smallCaps/>
              </w:rPr>
            </w:pPr>
            <w:ins w:id="72" w:author="Marie-Pier Robitaille (MSSS)" w:date="2024-05-28T08:20:00Z">
              <w:r>
                <w:rPr>
                  <w:rFonts w:cstheme="minorHAnsi"/>
                  <w:b/>
                  <w:bCs/>
                  <w:smallCaps/>
                </w:rPr>
                <w:t>74</w:t>
              </w:r>
            </w:ins>
          </w:p>
        </w:tc>
        <w:tc>
          <w:tcPr>
            <w:tcW w:w="1134" w:type="dxa"/>
            <w:shd w:val="clear" w:color="auto" w:fill="FF8585"/>
            <w:tcPrChange w:id="73" w:author="Marie-Pier Robitaille (MSSS)" w:date="2024-05-28T08:27:00Z">
              <w:tcPr>
                <w:tcW w:w="1214" w:type="dxa"/>
                <w:gridSpan w:val="2"/>
                <w:shd w:val="clear" w:color="auto" w:fill="A8D08D" w:themeFill="accent6" w:themeFillTint="99"/>
              </w:tcPr>
            </w:tcPrChange>
          </w:tcPr>
          <w:p w14:paraId="74602CB0" w14:textId="149DD7BC" w:rsidR="00565501" w:rsidRPr="00516859" w:rsidRDefault="005D12D8" w:rsidP="00BF16C7">
            <w:pPr>
              <w:spacing w:before="40" w:after="40" w:line="312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mallCaps/>
              </w:rPr>
            </w:pPr>
            <w:ins w:id="74" w:author="Marie-Pier Robitaille (MSSS)" w:date="2024-05-28T08:27:00Z">
              <w:r w:rsidRPr="00516859">
                <w:rPr>
                  <w:rFonts w:cstheme="minorHAnsi"/>
                  <w:b/>
                  <w:bCs/>
                  <w:smallCaps/>
                </w:rPr>
                <w:t>↓</w:t>
              </w:r>
            </w:ins>
            <w:del w:id="75" w:author="Marie-Pier Robitaille (MSSS)" w:date="2024-05-28T08:27:00Z">
              <w:r w:rsidR="00565501" w:rsidRPr="00516859" w:rsidDel="005D12D8">
                <w:rPr>
                  <w:rFonts w:cstheme="minorHAnsi"/>
                  <w:b/>
                  <w:bCs/>
                  <w:smallCaps/>
                </w:rPr>
                <w:delText>↑</w:delText>
              </w:r>
            </w:del>
          </w:p>
        </w:tc>
      </w:tr>
      <w:tr w:rsidR="00565501" w:rsidRPr="00516859" w14:paraId="27DE99BC" w14:textId="77777777" w:rsidTr="005655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PrChange w:id="76" w:author="Marie-Pier Robitaille (MSSS)" w:date="2024-05-28T08:17:00Z">
            <w:trPr>
              <w:gridAfter w:val="0"/>
            </w:trPr>
          </w:trPrChange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30" w:type="dxa"/>
            <w:tcPrChange w:id="77" w:author="Marie-Pier Robitaille (MSSS)" w:date="2024-05-28T08:17:00Z">
              <w:tcPr>
                <w:tcW w:w="2972" w:type="dxa"/>
                <w:gridSpan w:val="2"/>
              </w:tcPr>
            </w:tcPrChange>
          </w:tcPr>
          <w:p w14:paraId="01A2053B" w14:textId="3D9DE7C4" w:rsidR="00565501" w:rsidRPr="00461BD8" w:rsidRDefault="00565501" w:rsidP="00BF16C7">
            <w:pPr>
              <w:spacing w:before="40" w:after="40" w:line="312" w:lineRule="auto"/>
              <w:cnfStyle w:val="001000100000" w:firstRow="0" w:lastRow="0" w:firstColumn="1" w:lastColumn="0" w:oddVBand="0" w:evenVBand="0" w:oddHBand="1" w:evenHBand="0" w:firstRowFirstColumn="0" w:firstRowLastColumn="0" w:lastRowFirstColumn="0" w:lastRowLastColumn="0"/>
              <w:rPr>
                <w:smallCaps/>
              </w:rPr>
            </w:pPr>
            <w:r w:rsidRPr="00461BD8">
              <w:rPr>
                <w:b w:val="0"/>
                <w:bCs w:val="0"/>
                <w:smallCaps/>
              </w:rPr>
              <w:t xml:space="preserve">DITSADP </w:t>
            </w:r>
            <w:r w:rsidRPr="00461BD8">
              <w:rPr>
                <w:rFonts w:cstheme="minorHAnsi"/>
                <w:b w:val="0"/>
                <w:bCs w:val="0"/>
                <w:smallCaps/>
              </w:rPr>
              <w:t>—</w:t>
            </w:r>
            <w:r w:rsidRPr="00461BD8">
              <w:rPr>
                <w:b w:val="0"/>
                <w:bCs w:val="0"/>
                <w:smallCaps/>
              </w:rPr>
              <w:t xml:space="preserve"> </w:t>
            </w:r>
            <w:proofErr w:type="spellStart"/>
            <w:r>
              <w:rPr>
                <w:b w:val="0"/>
                <w:bCs w:val="0"/>
                <w:smallCaps/>
              </w:rPr>
              <w:t>serv</w:t>
            </w:r>
            <w:proofErr w:type="spellEnd"/>
            <w:r>
              <w:rPr>
                <w:b w:val="0"/>
                <w:bCs w:val="0"/>
                <w:smallCaps/>
              </w:rPr>
              <w:t>. réadaptation</w:t>
            </w:r>
          </w:p>
        </w:tc>
        <w:tc>
          <w:tcPr>
            <w:tcW w:w="1611" w:type="dxa"/>
            <w:shd w:val="clear" w:color="auto" w:fill="FFFFFF" w:themeFill="background1"/>
            <w:tcPrChange w:id="78" w:author="Marie-Pier Robitaille (MSSS)" w:date="2024-05-28T08:17:00Z">
              <w:tcPr>
                <w:tcW w:w="1620" w:type="dxa"/>
                <w:gridSpan w:val="2"/>
                <w:shd w:val="clear" w:color="auto" w:fill="FFFFFF" w:themeFill="background1"/>
              </w:tcPr>
            </w:tcPrChange>
          </w:tcPr>
          <w:p w14:paraId="3FAF5218" w14:textId="77777777" w:rsidR="00565501" w:rsidRPr="004C1690" w:rsidRDefault="00565501" w:rsidP="00BF16C7">
            <w:pPr>
              <w:spacing w:before="40" w:after="40"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mallCaps/>
              </w:rPr>
            </w:pPr>
            <w:r w:rsidRPr="004C1690">
              <w:rPr>
                <w:smallCaps/>
              </w:rPr>
              <w:t>73</w:t>
            </w:r>
          </w:p>
        </w:tc>
        <w:tc>
          <w:tcPr>
            <w:tcW w:w="1689" w:type="dxa"/>
            <w:tcPrChange w:id="79" w:author="Marie-Pier Robitaille (MSSS)" w:date="2024-05-28T08:17:00Z">
              <w:tcPr>
                <w:tcW w:w="1701" w:type="dxa"/>
                <w:gridSpan w:val="2"/>
              </w:tcPr>
            </w:tcPrChange>
          </w:tcPr>
          <w:p w14:paraId="43ED3C42" w14:textId="5AEF3921" w:rsidR="00565501" w:rsidRPr="004C1690" w:rsidRDefault="00565501" w:rsidP="00BF16C7">
            <w:pPr>
              <w:spacing w:before="40" w:after="40"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mallCaps/>
              </w:rPr>
            </w:pPr>
            <w:r>
              <w:rPr>
                <w:smallCaps/>
              </w:rPr>
              <w:t>70</w:t>
            </w:r>
          </w:p>
        </w:tc>
        <w:tc>
          <w:tcPr>
            <w:tcW w:w="1551" w:type="dxa"/>
            <w:shd w:val="clear" w:color="auto" w:fill="B4C6E7" w:themeFill="accent1" w:themeFillTint="66"/>
            <w:tcPrChange w:id="80" w:author="Marie-Pier Robitaille (MSSS)" w:date="2024-05-28T08:17:00Z">
              <w:tcPr>
                <w:tcW w:w="1559" w:type="dxa"/>
                <w:gridSpan w:val="2"/>
                <w:shd w:val="clear" w:color="auto" w:fill="B4C6E7" w:themeFill="accent1" w:themeFillTint="66"/>
              </w:tcPr>
            </w:tcPrChange>
          </w:tcPr>
          <w:p w14:paraId="7F2D9799" w14:textId="77777777" w:rsidR="00565501" w:rsidRPr="00757C00" w:rsidRDefault="00565501" w:rsidP="00BF16C7">
            <w:pPr>
              <w:spacing w:before="40" w:after="40"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bCs/>
                <w:smallCaps/>
              </w:rPr>
            </w:pPr>
            <w:r w:rsidRPr="00757C00">
              <w:rPr>
                <w:rFonts w:cstheme="minorHAnsi"/>
                <w:b/>
                <w:bCs/>
                <w:smallCaps/>
              </w:rPr>
              <w:t>96</w:t>
            </w:r>
          </w:p>
        </w:tc>
        <w:tc>
          <w:tcPr>
            <w:tcW w:w="1570" w:type="dxa"/>
            <w:shd w:val="clear" w:color="auto" w:fill="A8D08D" w:themeFill="accent6" w:themeFillTint="99"/>
            <w:tcPrChange w:id="81" w:author="Marie-Pier Robitaille (MSSS)" w:date="2024-05-28T08:17:00Z">
              <w:tcPr>
                <w:tcW w:w="1214" w:type="dxa"/>
                <w:shd w:val="clear" w:color="auto" w:fill="A8D08D" w:themeFill="accent6" w:themeFillTint="99"/>
              </w:tcPr>
            </w:tcPrChange>
          </w:tcPr>
          <w:p w14:paraId="10DB3AFE" w14:textId="2D1D5865" w:rsidR="00565501" w:rsidRPr="00516859" w:rsidRDefault="005D12D8" w:rsidP="00BF16C7">
            <w:pPr>
              <w:spacing w:before="40" w:after="40"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bCs/>
                <w:smallCaps/>
              </w:rPr>
            </w:pPr>
            <w:ins w:id="82" w:author="Marie-Pier Robitaille (MSSS)" w:date="2024-05-28T08:24:00Z">
              <w:r>
                <w:rPr>
                  <w:rFonts w:cstheme="minorHAnsi"/>
                  <w:b/>
                  <w:bCs/>
                  <w:smallCaps/>
                </w:rPr>
                <w:t>97</w:t>
              </w:r>
            </w:ins>
          </w:p>
        </w:tc>
        <w:tc>
          <w:tcPr>
            <w:tcW w:w="1134" w:type="dxa"/>
            <w:shd w:val="clear" w:color="auto" w:fill="A8D08D" w:themeFill="accent6" w:themeFillTint="99"/>
            <w:tcPrChange w:id="83" w:author="Marie-Pier Robitaille (MSSS)" w:date="2024-05-28T08:17:00Z">
              <w:tcPr>
                <w:tcW w:w="1214" w:type="dxa"/>
                <w:gridSpan w:val="2"/>
                <w:shd w:val="clear" w:color="auto" w:fill="A8D08D" w:themeFill="accent6" w:themeFillTint="99"/>
              </w:tcPr>
            </w:tcPrChange>
          </w:tcPr>
          <w:p w14:paraId="79E02B00" w14:textId="34BB4F3A" w:rsidR="00565501" w:rsidRPr="00516859" w:rsidRDefault="00565501" w:rsidP="00BF16C7">
            <w:pPr>
              <w:spacing w:before="40" w:after="40"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mallCaps/>
              </w:rPr>
            </w:pPr>
            <w:r w:rsidRPr="00516859">
              <w:rPr>
                <w:rFonts w:cstheme="minorHAnsi"/>
                <w:b/>
                <w:bCs/>
                <w:smallCaps/>
              </w:rPr>
              <w:t>↑</w:t>
            </w:r>
          </w:p>
        </w:tc>
      </w:tr>
      <w:tr w:rsidR="00565501" w:rsidRPr="00516859" w14:paraId="4F057998" w14:textId="77777777" w:rsidTr="005D12D8">
        <w:trPr>
          <w:trPrChange w:id="84" w:author="Marie-Pier Robitaille (MSSS)" w:date="2024-05-28T08:27:00Z">
            <w:trPr>
              <w:gridAfter w:val="0"/>
            </w:trPr>
          </w:trPrChange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30" w:type="dxa"/>
            <w:tcPrChange w:id="85" w:author="Marie-Pier Robitaille (MSSS)" w:date="2024-05-28T08:27:00Z">
              <w:tcPr>
                <w:tcW w:w="2972" w:type="dxa"/>
                <w:gridSpan w:val="2"/>
              </w:tcPr>
            </w:tcPrChange>
          </w:tcPr>
          <w:p w14:paraId="21BC8928" w14:textId="77777777" w:rsidR="00565501" w:rsidRPr="00461BD8" w:rsidRDefault="00565501" w:rsidP="00BF16C7">
            <w:pPr>
              <w:spacing w:before="40" w:after="40" w:line="312" w:lineRule="auto"/>
              <w:rPr>
                <w:b w:val="0"/>
                <w:bCs w:val="0"/>
                <w:smallCaps/>
              </w:rPr>
            </w:pPr>
            <w:r w:rsidRPr="00461BD8">
              <w:rPr>
                <w:b w:val="0"/>
                <w:bCs w:val="0"/>
                <w:smallCaps/>
              </w:rPr>
              <w:t>Santé mentale - dépendances</w:t>
            </w:r>
          </w:p>
        </w:tc>
        <w:tc>
          <w:tcPr>
            <w:tcW w:w="1611" w:type="dxa"/>
            <w:shd w:val="clear" w:color="auto" w:fill="FFFFFF" w:themeFill="background1"/>
            <w:tcPrChange w:id="86" w:author="Marie-Pier Robitaille (MSSS)" w:date="2024-05-28T08:27:00Z">
              <w:tcPr>
                <w:tcW w:w="1620" w:type="dxa"/>
                <w:gridSpan w:val="2"/>
                <w:shd w:val="clear" w:color="auto" w:fill="FFFFFF" w:themeFill="background1"/>
              </w:tcPr>
            </w:tcPrChange>
          </w:tcPr>
          <w:p w14:paraId="58E67E6C" w14:textId="77777777" w:rsidR="00565501" w:rsidRPr="004C1690" w:rsidRDefault="00565501" w:rsidP="00BF16C7">
            <w:pPr>
              <w:spacing w:before="40" w:after="40" w:line="312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mallCaps/>
              </w:rPr>
            </w:pPr>
            <w:r w:rsidRPr="004C1690">
              <w:rPr>
                <w:smallCaps/>
              </w:rPr>
              <w:t>82</w:t>
            </w:r>
          </w:p>
        </w:tc>
        <w:tc>
          <w:tcPr>
            <w:tcW w:w="1689" w:type="dxa"/>
            <w:shd w:val="clear" w:color="auto" w:fill="D9E2F3" w:themeFill="accent1" w:themeFillTint="33"/>
            <w:tcPrChange w:id="87" w:author="Marie-Pier Robitaille (MSSS)" w:date="2024-05-28T08:27:00Z">
              <w:tcPr>
                <w:tcW w:w="1701" w:type="dxa"/>
                <w:gridSpan w:val="2"/>
                <w:shd w:val="clear" w:color="auto" w:fill="D9E2F3" w:themeFill="accent1" w:themeFillTint="33"/>
              </w:tcPr>
            </w:tcPrChange>
          </w:tcPr>
          <w:p w14:paraId="1D8CEC99" w14:textId="77777777" w:rsidR="00565501" w:rsidRPr="004C1690" w:rsidRDefault="00565501" w:rsidP="00BF16C7">
            <w:pPr>
              <w:spacing w:before="40" w:after="40" w:line="312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mallCaps/>
              </w:rPr>
            </w:pPr>
            <w:r>
              <w:rPr>
                <w:smallCaps/>
              </w:rPr>
              <w:t>93</w:t>
            </w:r>
          </w:p>
        </w:tc>
        <w:tc>
          <w:tcPr>
            <w:tcW w:w="1551" w:type="dxa"/>
            <w:shd w:val="clear" w:color="auto" w:fill="B4C6E7" w:themeFill="accent1" w:themeFillTint="66"/>
            <w:tcPrChange w:id="88" w:author="Marie-Pier Robitaille (MSSS)" w:date="2024-05-28T08:27:00Z">
              <w:tcPr>
                <w:tcW w:w="1559" w:type="dxa"/>
                <w:gridSpan w:val="2"/>
                <w:shd w:val="clear" w:color="auto" w:fill="B4C6E7" w:themeFill="accent1" w:themeFillTint="66"/>
              </w:tcPr>
            </w:tcPrChange>
          </w:tcPr>
          <w:p w14:paraId="425D6A9F" w14:textId="77777777" w:rsidR="00565501" w:rsidRPr="00757C00" w:rsidRDefault="00565501" w:rsidP="00BF16C7">
            <w:pPr>
              <w:spacing w:before="40" w:after="40" w:line="312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  <w:smallCaps/>
              </w:rPr>
            </w:pPr>
            <w:r w:rsidRPr="00757C00">
              <w:rPr>
                <w:rFonts w:cstheme="minorHAnsi"/>
                <w:b/>
                <w:bCs/>
                <w:smallCaps/>
              </w:rPr>
              <w:t>102</w:t>
            </w:r>
          </w:p>
        </w:tc>
        <w:tc>
          <w:tcPr>
            <w:tcW w:w="1570" w:type="dxa"/>
            <w:shd w:val="clear" w:color="auto" w:fill="FF8585"/>
            <w:tcPrChange w:id="89" w:author="Marie-Pier Robitaille (MSSS)" w:date="2024-05-28T08:27:00Z">
              <w:tcPr>
                <w:tcW w:w="1214" w:type="dxa"/>
                <w:shd w:val="clear" w:color="auto" w:fill="A8D08D" w:themeFill="accent6" w:themeFillTint="99"/>
              </w:tcPr>
            </w:tcPrChange>
          </w:tcPr>
          <w:p w14:paraId="5FCA0C14" w14:textId="34675786" w:rsidR="00565501" w:rsidRPr="00516859" w:rsidRDefault="005D12D8" w:rsidP="00BF16C7">
            <w:pPr>
              <w:spacing w:before="40" w:after="40" w:line="312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  <w:smallCaps/>
              </w:rPr>
            </w:pPr>
            <w:ins w:id="90" w:author="Marie-Pier Robitaille (MSSS)" w:date="2024-05-28T08:21:00Z">
              <w:r>
                <w:rPr>
                  <w:rFonts w:cstheme="minorHAnsi"/>
                  <w:b/>
                  <w:bCs/>
                  <w:smallCaps/>
                </w:rPr>
                <w:t>83</w:t>
              </w:r>
            </w:ins>
          </w:p>
        </w:tc>
        <w:tc>
          <w:tcPr>
            <w:tcW w:w="1134" w:type="dxa"/>
            <w:shd w:val="clear" w:color="auto" w:fill="FF8585"/>
            <w:tcPrChange w:id="91" w:author="Marie-Pier Robitaille (MSSS)" w:date="2024-05-28T08:27:00Z">
              <w:tcPr>
                <w:tcW w:w="1214" w:type="dxa"/>
                <w:gridSpan w:val="2"/>
                <w:shd w:val="clear" w:color="auto" w:fill="A8D08D" w:themeFill="accent6" w:themeFillTint="99"/>
              </w:tcPr>
            </w:tcPrChange>
          </w:tcPr>
          <w:p w14:paraId="0FD08EDD" w14:textId="747C1560" w:rsidR="00565501" w:rsidRPr="00516859" w:rsidRDefault="005D12D8" w:rsidP="00BF16C7">
            <w:pPr>
              <w:spacing w:before="40" w:after="40" w:line="312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mallCaps/>
              </w:rPr>
            </w:pPr>
            <w:ins w:id="92" w:author="Marie-Pier Robitaille (MSSS)" w:date="2024-05-28T08:27:00Z">
              <w:r w:rsidRPr="00516859">
                <w:rPr>
                  <w:rFonts w:cstheme="minorHAnsi"/>
                  <w:b/>
                  <w:bCs/>
                  <w:smallCaps/>
                </w:rPr>
                <w:t>↓</w:t>
              </w:r>
            </w:ins>
            <w:del w:id="93" w:author="Marie-Pier Robitaille (MSSS)" w:date="2024-05-28T08:27:00Z">
              <w:r w:rsidR="00565501" w:rsidRPr="00516859" w:rsidDel="005D12D8">
                <w:rPr>
                  <w:rFonts w:cstheme="minorHAnsi"/>
                  <w:b/>
                  <w:bCs/>
                  <w:smallCaps/>
                </w:rPr>
                <w:delText>↑</w:delText>
              </w:r>
            </w:del>
          </w:p>
        </w:tc>
      </w:tr>
      <w:tr w:rsidR="00565501" w:rsidRPr="00294099" w14:paraId="6579A119" w14:textId="77777777" w:rsidTr="005D12D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PrChange w:id="94" w:author="Marie-Pier Robitaille (MSSS)" w:date="2024-05-28T08:27:00Z">
            <w:trPr>
              <w:gridAfter w:val="0"/>
            </w:trPr>
          </w:trPrChange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30" w:type="dxa"/>
            <w:tcPrChange w:id="95" w:author="Marie-Pier Robitaille (MSSS)" w:date="2024-05-28T08:27:00Z">
              <w:tcPr>
                <w:tcW w:w="2972" w:type="dxa"/>
                <w:gridSpan w:val="2"/>
              </w:tcPr>
            </w:tcPrChange>
          </w:tcPr>
          <w:p w14:paraId="201696BC" w14:textId="6DD116ED" w:rsidR="00565501" w:rsidRPr="00461BD8" w:rsidRDefault="00565501" w:rsidP="00BF16C7">
            <w:pPr>
              <w:spacing w:before="40" w:after="40" w:line="312" w:lineRule="auto"/>
              <w:cnfStyle w:val="001000100000" w:firstRow="0" w:lastRow="0" w:firstColumn="1" w:lastColumn="0" w:oddVBand="0" w:evenVBand="0" w:oddHBand="1" w:evenHBand="0" w:firstRowFirstColumn="0" w:firstRowLastColumn="0" w:lastRowFirstColumn="0" w:lastRowLastColumn="0"/>
              <w:rPr>
                <w:b w:val="0"/>
                <w:bCs w:val="0"/>
                <w:smallCaps/>
              </w:rPr>
            </w:pPr>
            <w:r w:rsidRPr="00461BD8">
              <w:rPr>
                <w:b w:val="0"/>
                <w:bCs w:val="0"/>
                <w:smallCaps/>
              </w:rPr>
              <w:t xml:space="preserve">Programme jeunes en difficulté </w:t>
            </w:r>
          </w:p>
        </w:tc>
        <w:tc>
          <w:tcPr>
            <w:tcW w:w="1611" w:type="dxa"/>
            <w:shd w:val="clear" w:color="auto" w:fill="FFFFFF" w:themeFill="background1"/>
            <w:tcPrChange w:id="96" w:author="Marie-Pier Robitaille (MSSS)" w:date="2024-05-28T08:27:00Z">
              <w:tcPr>
                <w:tcW w:w="1620" w:type="dxa"/>
                <w:gridSpan w:val="2"/>
                <w:shd w:val="clear" w:color="auto" w:fill="FFFFFF" w:themeFill="background1"/>
              </w:tcPr>
            </w:tcPrChange>
          </w:tcPr>
          <w:p w14:paraId="1DA16DF6" w14:textId="77777777" w:rsidR="00565501" w:rsidRPr="004C1690" w:rsidRDefault="00565501" w:rsidP="00BF16C7">
            <w:pPr>
              <w:spacing w:before="40" w:after="40"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mallCaps/>
              </w:rPr>
            </w:pPr>
            <w:r>
              <w:rPr>
                <w:smallCaps/>
              </w:rPr>
              <w:t>55</w:t>
            </w:r>
          </w:p>
        </w:tc>
        <w:tc>
          <w:tcPr>
            <w:tcW w:w="1689" w:type="dxa"/>
            <w:tcPrChange w:id="97" w:author="Marie-Pier Robitaille (MSSS)" w:date="2024-05-28T08:27:00Z">
              <w:tcPr>
                <w:tcW w:w="1701" w:type="dxa"/>
                <w:gridSpan w:val="2"/>
              </w:tcPr>
            </w:tcPrChange>
          </w:tcPr>
          <w:p w14:paraId="55042AAB" w14:textId="77777777" w:rsidR="00565501" w:rsidRPr="004C1690" w:rsidRDefault="00565501" w:rsidP="00BF16C7">
            <w:pPr>
              <w:spacing w:before="40" w:after="40"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mallCaps/>
              </w:rPr>
            </w:pPr>
            <w:r>
              <w:rPr>
                <w:smallCaps/>
              </w:rPr>
              <w:t>93</w:t>
            </w:r>
          </w:p>
        </w:tc>
        <w:tc>
          <w:tcPr>
            <w:tcW w:w="1551" w:type="dxa"/>
            <w:shd w:val="clear" w:color="auto" w:fill="B4C6E7" w:themeFill="accent1" w:themeFillTint="66"/>
            <w:tcPrChange w:id="98" w:author="Marie-Pier Robitaille (MSSS)" w:date="2024-05-28T08:27:00Z">
              <w:tcPr>
                <w:tcW w:w="1559" w:type="dxa"/>
                <w:gridSpan w:val="2"/>
                <w:shd w:val="clear" w:color="auto" w:fill="B4C6E7" w:themeFill="accent1" w:themeFillTint="66"/>
              </w:tcPr>
            </w:tcPrChange>
          </w:tcPr>
          <w:p w14:paraId="1BE5B3B8" w14:textId="77777777" w:rsidR="00565501" w:rsidRPr="00757C00" w:rsidRDefault="00565501" w:rsidP="00BF16C7">
            <w:pPr>
              <w:spacing w:before="40" w:after="40"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bCs/>
                <w:smallCaps/>
              </w:rPr>
            </w:pPr>
            <w:r w:rsidRPr="00757C00">
              <w:rPr>
                <w:rFonts w:cstheme="minorHAnsi"/>
                <w:b/>
                <w:bCs/>
                <w:smallCaps/>
              </w:rPr>
              <w:t>91</w:t>
            </w:r>
          </w:p>
        </w:tc>
        <w:tc>
          <w:tcPr>
            <w:tcW w:w="1570" w:type="dxa"/>
            <w:shd w:val="clear" w:color="auto" w:fill="FF8585"/>
            <w:tcPrChange w:id="99" w:author="Marie-Pier Robitaille (MSSS)" w:date="2024-05-28T08:27:00Z">
              <w:tcPr>
                <w:tcW w:w="1214" w:type="dxa"/>
                <w:shd w:val="clear" w:color="auto" w:fill="FC5230"/>
              </w:tcPr>
            </w:tcPrChange>
          </w:tcPr>
          <w:p w14:paraId="2059C988" w14:textId="5F13EE31" w:rsidR="00565501" w:rsidRPr="00516859" w:rsidRDefault="005D12D8" w:rsidP="00BF16C7">
            <w:pPr>
              <w:spacing w:before="40" w:after="40"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bCs/>
                <w:smallCaps/>
              </w:rPr>
            </w:pPr>
            <w:ins w:id="100" w:author="Marie-Pier Robitaille (MSSS)" w:date="2024-05-28T08:23:00Z">
              <w:r>
                <w:rPr>
                  <w:rFonts w:cstheme="minorHAnsi"/>
                  <w:b/>
                  <w:bCs/>
                  <w:smallCaps/>
                </w:rPr>
                <w:t>69</w:t>
              </w:r>
            </w:ins>
          </w:p>
        </w:tc>
        <w:tc>
          <w:tcPr>
            <w:tcW w:w="1134" w:type="dxa"/>
            <w:shd w:val="clear" w:color="auto" w:fill="FF8585"/>
            <w:tcPrChange w:id="101" w:author="Marie-Pier Robitaille (MSSS)" w:date="2024-05-28T08:27:00Z">
              <w:tcPr>
                <w:tcW w:w="1214" w:type="dxa"/>
                <w:gridSpan w:val="2"/>
                <w:shd w:val="clear" w:color="auto" w:fill="FC5230"/>
              </w:tcPr>
            </w:tcPrChange>
          </w:tcPr>
          <w:p w14:paraId="01423F0E" w14:textId="653E413E" w:rsidR="00565501" w:rsidRPr="00294099" w:rsidRDefault="00565501" w:rsidP="00BF16C7">
            <w:pPr>
              <w:spacing w:before="40" w:after="40"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bCs/>
                <w:smallCaps/>
              </w:rPr>
            </w:pPr>
            <w:r w:rsidRPr="00516859">
              <w:rPr>
                <w:rFonts w:cstheme="minorHAnsi"/>
                <w:b/>
                <w:bCs/>
                <w:smallCaps/>
              </w:rPr>
              <w:t>↓</w:t>
            </w:r>
          </w:p>
        </w:tc>
      </w:tr>
      <w:tr w:rsidR="00565501" w:rsidRPr="00516859" w14:paraId="7ED69F2D" w14:textId="77777777" w:rsidTr="005D12D8">
        <w:trPr>
          <w:trPrChange w:id="102" w:author="Marie-Pier Robitaille (MSSS)" w:date="2024-05-28T08:27:00Z">
            <w:trPr>
              <w:gridAfter w:val="0"/>
            </w:trPr>
          </w:trPrChange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30" w:type="dxa"/>
            <w:tcPrChange w:id="103" w:author="Marie-Pier Robitaille (MSSS)" w:date="2024-05-28T08:27:00Z">
              <w:tcPr>
                <w:tcW w:w="2972" w:type="dxa"/>
                <w:gridSpan w:val="2"/>
              </w:tcPr>
            </w:tcPrChange>
          </w:tcPr>
          <w:p w14:paraId="062631F3" w14:textId="77777777" w:rsidR="00565501" w:rsidRPr="00461BD8" w:rsidRDefault="00565501" w:rsidP="00BF16C7">
            <w:pPr>
              <w:spacing w:before="40" w:after="40" w:line="312" w:lineRule="auto"/>
              <w:rPr>
                <w:b w:val="0"/>
                <w:bCs w:val="0"/>
                <w:smallCaps/>
              </w:rPr>
            </w:pPr>
            <w:r w:rsidRPr="00461BD8">
              <w:rPr>
                <w:b w:val="0"/>
                <w:bCs w:val="0"/>
                <w:smallCaps/>
              </w:rPr>
              <w:t>Lieux répits adulte</w:t>
            </w:r>
          </w:p>
        </w:tc>
        <w:tc>
          <w:tcPr>
            <w:tcW w:w="1611" w:type="dxa"/>
            <w:shd w:val="clear" w:color="auto" w:fill="FFFFFF" w:themeFill="background1"/>
            <w:tcPrChange w:id="104" w:author="Marie-Pier Robitaille (MSSS)" w:date="2024-05-28T08:27:00Z">
              <w:tcPr>
                <w:tcW w:w="1620" w:type="dxa"/>
                <w:gridSpan w:val="2"/>
                <w:shd w:val="clear" w:color="auto" w:fill="FFFFFF" w:themeFill="background1"/>
              </w:tcPr>
            </w:tcPrChange>
          </w:tcPr>
          <w:p w14:paraId="0256EB82" w14:textId="77777777" w:rsidR="00565501" w:rsidRPr="004C1690" w:rsidRDefault="00565501" w:rsidP="00BF16C7">
            <w:pPr>
              <w:spacing w:before="40" w:after="40" w:line="312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mallCaps/>
              </w:rPr>
            </w:pPr>
            <w:r w:rsidRPr="004C1690">
              <w:rPr>
                <w:smallCaps/>
              </w:rPr>
              <w:t>55</w:t>
            </w:r>
          </w:p>
        </w:tc>
        <w:tc>
          <w:tcPr>
            <w:tcW w:w="1689" w:type="dxa"/>
            <w:shd w:val="clear" w:color="auto" w:fill="D9E2F3" w:themeFill="accent1" w:themeFillTint="33"/>
            <w:tcPrChange w:id="105" w:author="Marie-Pier Robitaille (MSSS)" w:date="2024-05-28T08:27:00Z">
              <w:tcPr>
                <w:tcW w:w="1701" w:type="dxa"/>
                <w:gridSpan w:val="2"/>
                <w:shd w:val="clear" w:color="auto" w:fill="D9E2F3" w:themeFill="accent1" w:themeFillTint="33"/>
              </w:tcPr>
            </w:tcPrChange>
          </w:tcPr>
          <w:p w14:paraId="5B957E7E" w14:textId="77777777" w:rsidR="00565501" w:rsidRPr="004C1690" w:rsidRDefault="00565501" w:rsidP="00BF16C7">
            <w:pPr>
              <w:spacing w:before="40" w:after="40" w:line="312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mallCaps/>
              </w:rPr>
            </w:pPr>
            <w:r>
              <w:rPr>
                <w:smallCaps/>
              </w:rPr>
              <w:t>41</w:t>
            </w:r>
          </w:p>
        </w:tc>
        <w:tc>
          <w:tcPr>
            <w:tcW w:w="1551" w:type="dxa"/>
            <w:shd w:val="clear" w:color="auto" w:fill="B4C6E7" w:themeFill="accent1" w:themeFillTint="66"/>
            <w:tcPrChange w:id="106" w:author="Marie-Pier Robitaille (MSSS)" w:date="2024-05-28T08:27:00Z">
              <w:tcPr>
                <w:tcW w:w="1559" w:type="dxa"/>
                <w:gridSpan w:val="2"/>
                <w:shd w:val="clear" w:color="auto" w:fill="B4C6E7" w:themeFill="accent1" w:themeFillTint="66"/>
              </w:tcPr>
            </w:tcPrChange>
          </w:tcPr>
          <w:p w14:paraId="11227E52" w14:textId="77777777" w:rsidR="00565501" w:rsidRPr="00757C00" w:rsidRDefault="00565501" w:rsidP="00BF16C7">
            <w:pPr>
              <w:spacing w:before="40" w:after="40" w:line="312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  <w:smallCaps/>
              </w:rPr>
            </w:pPr>
            <w:r w:rsidRPr="00757C00">
              <w:rPr>
                <w:rFonts w:cstheme="minorHAnsi"/>
                <w:b/>
                <w:bCs/>
                <w:smallCaps/>
              </w:rPr>
              <w:t>40</w:t>
            </w:r>
          </w:p>
        </w:tc>
        <w:tc>
          <w:tcPr>
            <w:tcW w:w="1570" w:type="dxa"/>
            <w:shd w:val="clear" w:color="auto" w:fill="FF8585"/>
            <w:tcPrChange w:id="107" w:author="Marie-Pier Robitaille (MSSS)" w:date="2024-05-28T08:27:00Z">
              <w:tcPr>
                <w:tcW w:w="1214" w:type="dxa"/>
                <w:shd w:val="clear" w:color="auto" w:fill="FC5230"/>
              </w:tcPr>
            </w:tcPrChange>
          </w:tcPr>
          <w:p w14:paraId="096D1DFB" w14:textId="5D5BD729" w:rsidR="00565501" w:rsidRPr="00516859" w:rsidRDefault="005D12D8" w:rsidP="00BF16C7">
            <w:pPr>
              <w:spacing w:before="40" w:after="40" w:line="312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  <w:smallCaps/>
              </w:rPr>
            </w:pPr>
            <w:ins w:id="108" w:author="Marie-Pier Robitaille (MSSS)" w:date="2024-05-28T08:22:00Z">
              <w:r>
                <w:rPr>
                  <w:rFonts w:cstheme="minorHAnsi"/>
                  <w:b/>
                  <w:bCs/>
                  <w:smallCaps/>
                </w:rPr>
                <w:t>34</w:t>
              </w:r>
            </w:ins>
          </w:p>
        </w:tc>
        <w:tc>
          <w:tcPr>
            <w:tcW w:w="1134" w:type="dxa"/>
            <w:shd w:val="clear" w:color="auto" w:fill="FF8585"/>
            <w:tcPrChange w:id="109" w:author="Marie-Pier Robitaille (MSSS)" w:date="2024-05-28T08:27:00Z">
              <w:tcPr>
                <w:tcW w:w="1214" w:type="dxa"/>
                <w:gridSpan w:val="2"/>
                <w:shd w:val="clear" w:color="auto" w:fill="FC5230"/>
              </w:tcPr>
            </w:tcPrChange>
          </w:tcPr>
          <w:p w14:paraId="18187F41" w14:textId="2F95305D" w:rsidR="00565501" w:rsidRPr="00516859" w:rsidRDefault="00565501" w:rsidP="00BF16C7">
            <w:pPr>
              <w:spacing w:before="40" w:after="40" w:line="312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mallCaps/>
              </w:rPr>
            </w:pPr>
            <w:r w:rsidRPr="00516859">
              <w:rPr>
                <w:rFonts w:cstheme="minorHAnsi"/>
                <w:b/>
                <w:bCs/>
                <w:smallCaps/>
              </w:rPr>
              <w:t>↓</w:t>
            </w:r>
          </w:p>
        </w:tc>
      </w:tr>
      <w:tr w:rsidR="00565501" w14:paraId="17E3347D" w14:textId="77777777" w:rsidTr="005D12D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PrChange w:id="110" w:author="Marie-Pier Robitaille (MSSS)" w:date="2024-05-28T08:27:00Z">
            <w:trPr>
              <w:gridAfter w:val="0"/>
            </w:trPr>
          </w:trPrChange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30" w:type="dxa"/>
            <w:tcPrChange w:id="111" w:author="Marie-Pier Robitaille (MSSS)" w:date="2024-05-28T08:27:00Z">
              <w:tcPr>
                <w:tcW w:w="2972" w:type="dxa"/>
                <w:gridSpan w:val="2"/>
              </w:tcPr>
            </w:tcPrChange>
          </w:tcPr>
          <w:p w14:paraId="0AA574E4" w14:textId="77777777" w:rsidR="00565501" w:rsidRPr="00461BD8" w:rsidRDefault="00565501" w:rsidP="00BF16C7">
            <w:pPr>
              <w:spacing w:before="40" w:after="40" w:line="312" w:lineRule="auto"/>
              <w:cnfStyle w:val="001000100000" w:firstRow="0" w:lastRow="0" w:firstColumn="1" w:lastColumn="0" w:oddVBand="0" w:evenVBand="0" w:oddHBand="1" w:evenHBand="0" w:firstRowFirstColumn="0" w:firstRowLastColumn="0" w:lastRowFirstColumn="0" w:lastRowLastColumn="0"/>
              <w:rPr>
                <w:b w:val="0"/>
                <w:bCs w:val="0"/>
                <w:smallCaps/>
              </w:rPr>
            </w:pPr>
            <w:r w:rsidRPr="00461BD8">
              <w:rPr>
                <w:b w:val="0"/>
                <w:bCs w:val="0"/>
                <w:smallCaps/>
              </w:rPr>
              <w:t xml:space="preserve">Établissement détention </w:t>
            </w:r>
          </w:p>
        </w:tc>
        <w:tc>
          <w:tcPr>
            <w:tcW w:w="1611" w:type="dxa"/>
            <w:shd w:val="clear" w:color="auto" w:fill="FFFFFF" w:themeFill="background1"/>
            <w:tcPrChange w:id="112" w:author="Marie-Pier Robitaille (MSSS)" w:date="2024-05-28T08:27:00Z">
              <w:tcPr>
                <w:tcW w:w="1620" w:type="dxa"/>
                <w:gridSpan w:val="2"/>
                <w:shd w:val="clear" w:color="auto" w:fill="FFFFFF" w:themeFill="background1"/>
              </w:tcPr>
            </w:tcPrChange>
          </w:tcPr>
          <w:p w14:paraId="088205E7" w14:textId="77777777" w:rsidR="00565501" w:rsidRPr="004C1690" w:rsidRDefault="00565501" w:rsidP="00BF16C7">
            <w:pPr>
              <w:spacing w:before="40" w:after="40"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mallCaps/>
              </w:rPr>
            </w:pPr>
            <w:r w:rsidRPr="004C1690">
              <w:rPr>
                <w:smallCaps/>
              </w:rPr>
              <w:t>8</w:t>
            </w:r>
          </w:p>
        </w:tc>
        <w:tc>
          <w:tcPr>
            <w:tcW w:w="1689" w:type="dxa"/>
            <w:tcPrChange w:id="113" w:author="Marie-Pier Robitaille (MSSS)" w:date="2024-05-28T08:27:00Z">
              <w:tcPr>
                <w:tcW w:w="1701" w:type="dxa"/>
                <w:gridSpan w:val="2"/>
              </w:tcPr>
            </w:tcPrChange>
          </w:tcPr>
          <w:p w14:paraId="7F2935CC" w14:textId="77777777" w:rsidR="00565501" w:rsidRPr="004C1690" w:rsidRDefault="00565501" w:rsidP="00BF16C7">
            <w:pPr>
              <w:spacing w:before="40" w:after="40"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mallCaps/>
              </w:rPr>
            </w:pPr>
            <w:r>
              <w:rPr>
                <w:smallCaps/>
              </w:rPr>
              <w:t>8</w:t>
            </w:r>
          </w:p>
        </w:tc>
        <w:tc>
          <w:tcPr>
            <w:tcW w:w="1551" w:type="dxa"/>
            <w:shd w:val="clear" w:color="auto" w:fill="B4C6E7" w:themeFill="accent1" w:themeFillTint="66"/>
            <w:tcPrChange w:id="114" w:author="Marie-Pier Robitaille (MSSS)" w:date="2024-05-28T08:27:00Z">
              <w:tcPr>
                <w:tcW w:w="1559" w:type="dxa"/>
                <w:gridSpan w:val="2"/>
                <w:shd w:val="clear" w:color="auto" w:fill="B4C6E7" w:themeFill="accent1" w:themeFillTint="66"/>
              </w:tcPr>
            </w:tcPrChange>
          </w:tcPr>
          <w:p w14:paraId="6B01CCDE" w14:textId="77777777" w:rsidR="00565501" w:rsidRPr="00757C00" w:rsidRDefault="00565501" w:rsidP="00BF16C7">
            <w:pPr>
              <w:spacing w:before="40" w:after="40"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bCs/>
                <w:smallCaps/>
              </w:rPr>
            </w:pPr>
            <w:r w:rsidRPr="00757C00">
              <w:rPr>
                <w:rFonts w:cstheme="minorHAnsi"/>
                <w:b/>
                <w:bCs/>
                <w:smallCaps/>
              </w:rPr>
              <w:t>6</w:t>
            </w:r>
          </w:p>
        </w:tc>
        <w:tc>
          <w:tcPr>
            <w:tcW w:w="1570" w:type="dxa"/>
            <w:shd w:val="clear" w:color="auto" w:fill="FF8585"/>
            <w:tcPrChange w:id="115" w:author="Marie-Pier Robitaille (MSSS)" w:date="2024-05-28T08:27:00Z">
              <w:tcPr>
                <w:tcW w:w="1214" w:type="dxa"/>
                <w:shd w:val="clear" w:color="auto" w:fill="FC5230"/>
              </w:tcPr>
            </w:tcPrChange>
          </w:tcPr>
          <w:p w14:paraId="0B0349D9" w14:textId="1C5D53BC" w:rsidR="00565501" w:rsidRPr="00516859" w:rsidRDefault="005D12D8" w:rsidP="00BF16C7">
            <w:pPr>
              <w:spacing w:before="40" w:after="40"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bCs/>
                <w:smallCaps/>
              </w:rPr>
            </w:pPr>
            <w:ins w:id="116" w:author="Marie-Pier Robitaille (MSSS)" w:date="2024-05-28T08:22:00Z">
              <w:r>
                <w:rPr>
                  <w:rFonts w:cstheme="minorHAnsi"/>
                  <w:b/>
                  <w:bCs/>
                  <w:smallCaps/>
                </w:rPr>
                <w:t>0</w:t>
              </w:r>
            </w:ins>
          </w:p>
        </w:tc>
        <w:tc>
          <w:tcPr>
            <w:tcW w:w="1134" w:type="dxa"/>
            <w:shd w:val="clear" w:color="auto" w:fill="FF8585"/>
            <w:tcPrChange w:id="117" w:author="Marie-Pier Robitaille (MSSS)" w:date="2024-05-28T08:27:00Z">
              <w:tcPr>
                <w:tcW w:w="1214" w:type="dxa"/>
                <w:gridSpan w:val="2"/>
                <w:shd w:val="clear" w:color="auto" w:fill="FC5230"/>
              </w:tcPr>
            </w:tcPrChange>
          </w:tcPr>
          <w:p w14:paraId="6050D409" w14:textId="3A23D085" w:rsidR="00565501" w:rsidRDefault="00565501" w:rsidP="00BF16C7">
            <w:pPr>
              <w:spacing w:before="40" w:after="40"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mallCaps/>
              </w:rPr>
            </w:pPr>
            <w:r w:rsidRPr="00516859">
              <w:rPr>
                <w:rFonts w:cstheme="minorHAnsi"/>
                <w:b/>
                <w:bCs/>
                <w:smallCaps/>
              </w:rPr>
              <w:t>↓</w:t>
            </w:r>
          </w:p>
        </w:tc>
      </w:tr>
      <w:tr w:rsidR="00565501" w14:paraId="28F4E0A5" w14:textId="77777777" w:rsidTr="00565501">
        <w:trPr>
          <w:trPrChange w:id="118" w:author="Marie-Pier Robitaille (MSSS)" w:date="2024-05-28T08:17:00Z">
            <w:trPr>
              <w:gridAfter w:val="0"/>
            </w:trPr>
          </w:trPrChange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30" w:type="dxa"/>
            <w:shd w:val="clear" w:color="auto" w:fill="D9E2F3" w:themeFill="accent1" w:themeFillTint="33"/>
            <w:tcPrChange w:id="119" w:author="Marie-Pier Robitaille (MSSS)" w:date="2024-05-28T08:17:00Z">
              <w:tcPr>
                <w:tcW w:w="2972" w:type="dxa"/>
                <w:gridSpan w:val="2"/>
                <w:shd w:val="clear" w:color="auto" w:fill="D9E2F3" w:themeFill="accent1" w:themeFillTint="33"/>
              </w:tcPr>
            </w:tcPrChange>
          </w:tcPr>
          <w:p w14:paraId="02616360" w14:textId="77777777" w:rsidR="00565501" w:rsidRPr="00895312" w:rsidRDefault="00565501" w:rsidP="00BF16C7">
            <w:pPr>
              <w:spacing w:before="40" w:after="40" w:line="312" w:lineRule="auto"/>
            </w:pPr>
            <w:r w:rsidRPr="00895312">
              <w:t>TOTAL</w:t>
            </w:r>
          </w:p>
        </w:tc>
        <w:tc>
          <w:tcPr>
            <w:tcW w:w="1611" w:type="dxa"/>
            <w:shd w:val="clear" w:color="auto" w:fill="D9E2F3" w:themeFill="accent1" w:themeFillTint="33"/>
            <w:tcPrChange w:id="120" w:author="Marie-Pier Robitaille (MSSS)" w:date="2024-05-28T08:17:00Z">
              <w:tcPr>
                <w:tcW w:w="1620" w:type="dxa"/>
                <w:gridSpan w:val="2"/>
                <w:shd w:val="clear" w:color="auto" w:fill="D9E2F3" w:themeFill="accent1" w:themeFillTint="33"/>
              </w:tcPr>
            </w:tcPrChange>
          </w:tcPr>
          <w:p w14:paraId="6D2E03AF" w14:textId="77777777" w:rsidR="00565501" w:rsidRPr="00461BD8" w:rsidRDefault="00565501" w:rsidP="00BF16C7">
            <w:pPr>
              <w:spacing w:before="40" w:after="40" w:line="312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mallCaps/>
              </w:rPr>
            </w:pPr>
            <w:r w:rsidRPr="00461BD8">
              <w:rPr>
                <w:b/>
                <w:bCs/>
                <w:smallCaps/>
              </w:rPr>
              <w:t>877</w:t>
            </w:r>
          </w:p>
        </w:tc>
        <w:tc>
          <w:tcPr>
            <w:tcW w:w="1689" w:type="dxa"/>
            <w:shd w:val="clear" w:color="auto" w:fill="D9E2F3" w:themeFill="accent1" w:themeFillTint="33"/>
            <w:tcPrChange w:id="121" w:author="Marie-Pier Robitaille (MSSS)" w:date="2024-05-28T08:17:00Z">
              <w:tcPr>
                <w:tcW w:w="1701" w:type="dxa"/>
                <w:gridSpan w:val="2"/>
                <w:shd w:val="clear" w:color="auto" w:fill="D9E2F3" w:themeFill="accent1" w:themeFillTint="33"/>
              </w:tcPr>
            </w:tcPrChange>
          </w:tcPr>
          <w:p w14:paraId="1950380E" w14:textId="77777777" w:rsidR="00565501" w:rsidRPr="00461BD8" w:rsidRDefault="00565501" w:rsidP="00BF16C7">
            <w:pPr>
              <w:spacing w:before="40" w:after="40" w:line="312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mallCaps/>
              </w:rPr>
            </w:pPr>
            <w:r w:rsidRPr="00461BD8">
              <w:rPr>
                <w:b/>
                <w:bCs/>
                <w:smallCaps/>
              </w:rPr>
              <w:t>873</w:t>
            </w:r>
          </w:p>
        </w:tc>
        <w:tc>
          <w:tcPr>
            <w:tcW w:w="1551" w:type="dxa"/>
            <w:shd w:val="clear" w:color="auto" w:fill="D9E2F3" w:themeFill="accent1" w:themeFillTint="33"/>
            <w:tcPrChange w:id="122" w:author="Marie-Pier Robitaille (MSSS)" w:date="2024-05-28T08:17:00Z">
              <w:tcPr>
                <w:tcW w:w="1559" w:type="dxa"/>
                <w:gridSpan w:val="2"/>
                <w:shd w:val="clear" w:color="auto" w:fill="D9E2F3" w:themeFill="accent1" w:themeFillTint="33"/>
              </w:tcPr>
            </w:tcPrChange>
          </w:tcPr>
          <w:p w14:paraId="358335A5" w14:textId="77777777" w:rsidR="00565501" w:rsidRPr="00895312" w:rsidRDefault="00565501" w:rsidP="00BF16C7">
            <w:pPr>
              <w:spacing w:before="40" w:after="40" w:line="312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  <w:smallCaps/>
              </w:rPr>
            </w:pPr>
            <w:r w:rsidRPr="00895312">
              <w:rPr>
                <w:rFonts w:cstheme="minorHAnsi"/>
                <w:b/>
                <w:bCs/>
                <w:smallCaps/>
              </w:rPr>
              <w:t>1038</w:t>
            </w:r>
          </w:p>
        </w:tc>
        <w:tc>
          <w:tcPr>
            <w:tcW w:w="1570" w:type="dxa"/>
            <w:shd w:val="clear" w:color="auto" w:fill="FFFFFF" w:themeFill="background1"/>
            <w:tcPrChange w:id="123" w:author="Marie-Pier Robitaille (MSSS)" w:date="2024-05-28T08:17:00Z">
              <w:tcPr>
                <w:tcW w:w="1214" w:type="dxa"/>
                <w:shd w:val="clear" w:color="auto" w:fill="FFFFFF" w:themeFill="background1"/>
              </w:tcPr>
            </w:tcPrChange>
          </w:tcPr>
          <w:p w14:paraId="3AD94B2A" w14:textId="6F1DDBBB" w:rsidR="00565501" w:rsidRPr="00895312" w:rsidRDefault="005D12D8" w:rsidP="00BF16C7">
            <w:pPr>
              <w:spacing w:before="40" w:after="40" w:line="312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  <w:smallCaps/>
              </w:rPr>
            </w:pPr>
            <w:ins w:id="124" w:author="Marie-Pier Robitaille (MSSS)" w:date="2024-05-28T08:26:00Z">
              <w:r>
                <w:rPr>
                  <w:rFonts w:cstheme="minorHAnsi"/>
                  <w:b/>
                  <w:bCs/>
                  <w:smallCaps/>
                </w:rPr>
                <w:t>890</w:t>
              </w:r>
            </w:ins>
          </w:p>
        </w:tc>
        <w:tc>
          <w:tcPr>
            <w:tcW w:w="1134" w:type="dxa"/>
            <w:shd w:val="clear" w:color="auto" w:fill="FFFFFF" w:themeFill="background1"/>
            <w:tcPrChange w:id="125" w:author="Marie-Pier Robitaille (MSSS)" w:date="2024-05-28T08:17:00Z">
              <w:tcPr>
                <w:tcW w:w="1214" w:type="dxa"/>
                <w:gridSpan w:val="2"/>
                <w:shd w:val="clear" w:color="auto" w:fill="FFFFFF" w:themeFill="background1"/>
              </w:tcPr>
            </w:tcPrChange>
          </w:tcPr>
          <w:p w14:paraId="79F0E101" w14:textId="1834C0E8" w:rsidR="00565501" w:rsidRPr="00895312" w:rsidRDefault="00565501" w:rsidP="00BF16C7">
            <w:pPr>
              <w:spacing w:before="40" w:after="40" w:line="312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  <w:smallCaps/>
              </w:rPr>
            </w:pPr>
          </w:p>
        </w:tc>
      </w:tr>
    </w:tbl>
    <w:p w14:paraId="6B7931FE" w14:textId="1E85A956" w:rsidR="00F6170E" w:rsidRDefault="00820649" w:rsidP="00820649">
      <w:pPr>
        <w:jc w:val="center"/>
        <w:rPr>
          <w:b/>
          <w:bCs/>
          <w:smallCaps/>
          <w:sz w:val="24"/>
          <w:szCs w:val="24"/>
        </w:rPr>
      </w:pPr>
      <w:r>
        <w:rPr>
          <w:b/>
          <w:bCs/>
          <w:smallCaps/>
          <w:sz w:val="24"/>
          <w:szCs w:val="24"/>
        </w:rPr>
        <w:t>Nombres de formateurs selon les différents secteurs</w:t>
      </w:r>
    </w:p>
    <w:p w14:paraId="7E92B13A" w14:textId="77777777" w:rsidR="005247C1" w:rsidRDefault="005247C1" w:rsidP="00F6170E">
      <w:pPr>
        <w:rPr>
          <w:b/>
          <w:bCs/>
          <w:smallCaps/>
          <w:sz w:val="24"/>
          <w:szCs w:val="24"/>
        </w:rPr>
      </w:pPr>
    </w:p>
    <w:p w14:paraId="3F071399" w14:textId="111B9DAB" w:rsidR="00F6170E" w:rsidRDefault="005247C1" w:rsidP="005247C1">
      <w:pPr>
        <w:jc w:val="center"/>
        <w:rPr>
          <w:b/>
          <w:bCs/>
          <w:smallCaps/>
          <w:sz w:val="24"/>
          <w:szCs w:val="24"/>
        </w:rPr>
      </w:pPr>
      <w:r>
        <w:rPr>
          <w:b/>
          <w:bCs/>
          <w:smallCaps/>
          <w:sz w:val="24"/>
          <w:szCs w:val="24"/>
        </w:rPr>
        <w:t>Répartition des formateurs selon les différents secteurs à la P</w:t>
      </w:r>
      <w:ins w:id="126" w:author="Marie-Pier Robitaille (MSSS)" w:date="2024-05-28T08:27:00Z">
        <w:r w:rsidR="005D12D8">
          <w:rPr>
            <w:b/>
            <w:bCs/>
            <w:smallCaps/>
            <w:sz w:val="24"/>
            <w:szCs w:val="24"/>
          </w:rPr>
          <w:t>13</w:t>
        </w:r>
      </w:ins>
      <w:del w:id="127" w:author="Marie-Pier Robitaille (MSSS)" w:date="2024-05-28T08:27:00Z">
        <w:r w:rsidDel="005D12D8">
          <w:rPr>
            <w:b/>
            <w:bCs/>
            <w:smallCaps/>
            <w:sz w:val="24"/>
            <w:szCs w:val="24"/>
          </w:rPr>
          <w:delText>9</w:delText>
        </w:r>
      </w:del>
      <w:r>
        <w:rPr>
          <w:b/>
          <w:bCs/>
          <w:smallCaps/>
          <w:sz w:val="24"/>
          <w:szCs w:val="24"/>
        </w:rPr>
        <w:t xml:space="preserve"> 2023-2024</w:t>
      </w:r>
    </w:p>
    <w:p w14:paraId="52B21F3F" w14:textId="69703507" w:rsidR="00F6170E" w:rsidRDefault="005247C1" w:rsidP="00F6170E">
      <w:pPr>
        <w:rPr>
          <w:b/>
          <w:bCs/>
          <w:smallCaps/>
          <w:sz w:val="24"/>
          <w:szCs w:val="24"/>
        </w:rPr>
      </w:pPr>
      <w:r>
        <w:rPr>
          <w:b/>
          <w:bCs/>
          <w:smallCaps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52083E95" wp14:editId="56842DEB">
            <wp:simplePos x="0" y="0"/>
            <wp:positionH relativeFrom="margin">
              <wp:posOffset>-34117</wp:posOffset>
            </wp:positionH>
            <wp:positionV relativeFrom="paragraph">
              <wp:posOffset>130810</wp:posOffset>
            </wp:positionV>
            <wp:extent cx="5909095" cy="3925019"/>
            <wp:effectExtent l="0" t="0" r="0" b="0"/>
            <wp:wrapNone/>
            <wp:docPr id="5" name="Graphique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27FBCFB" w14:textId="4D7896C7" w:rsidR="00180BEA" w:rsidRDefault="00180BEA" w:rsidP="00F6170E">
      <w:pPr>
        <w:rPr>
          <w:b/>
          <w:bCs/>
          <w:smallCaps/>
          <w:sz w:val="24"/>
          <w:szCs w:val="24"/>
        </w:rPr>
      </w:pPr>
    </w:p>
    <w:p w14:paraId="64B54DF9" w14:textId="6B319A56" w:rsidR="00180BEA" w:rsidRDefault="00180BEA" w:rsidP="00F6170E">
      <w:pPr>
        <w:rPr>
          <w:b/>
          <w:bCs/>
          <w:smallCaps/>
          <w:sz w:val="24"/>
          <w:szCs w:val="24"/>
        </w:rPr>
      </w:pPr>
    </w:p>
    <w:p w14:paraId="51098100" w14:textId="61EF07C5" w:rsidR="00180BEA" w:rsidRDefault="00180BEA" w:rsidP="00F6170E">
      <w:pPr>
        <w:rPr>
          <w:b/>
          <w:bCs/>
          <w:smallCaps/>
          <w:sz w:val="24"/>
          <w:szCs w:val="24"/>
        </w:rPr>
      </w:pPr>
    </w:p>
    <w:p w14:paraId="5650C564" w14:textId="7D1B3E84" w:rsidR="00180BEA" w:rsidRDefault="00180BEA" w:rsidP="00F6170E">
      <w:pPr>
        <w:rPr>
          <w:b/>
          <w:bCs/>
          <w:smallCaps/>
          <w:sz w:val="24"/>
          <w:szCs w:val="24"/>
        </w:rPr>
      </w:pPr>
    </w:p>
    <w:p w14:paraId="58226D23" w14:textId="7B6E2CFA" w:rsidR="00180BEA" w:rsidRDefault="00180BEA" w:rsidP="00F6170E">
      <w:pPr>
        <w:rPr>
          <w:b/>
          <w:bCs/>
          <w:smallCaps/>
          <w:sz w:val="24"/>
          <w:szCs w:val="24"/>
        </w:rPr>
      </w:pPr>
    </w:p>
    <w:p w14:paraId="22652EBC" w14:textId="77721EAD" w:rsidR="00180BEA" w:rsidRDefault="00180BEA" w:rsidP="00F6170E">
      <w:pPr>
        <w:rPr>
          <w:b/>
          <w:bCs/>
          <w:smallCaps/>
          <w:sz w:val="24"/>
          <w:szCs w:val="24"/>
        </w:rPr>
      </w:pPr>
    </w:p>
    <w:p w14:paraId="2358F849" w14:textId="078C0408" w:rsidR="00180BEA" w:rsidRDefault="00180BEA" w:rsidP="00F6170E">
      <w:pPr>
        <w:rPr>
          <w:b/>
          <w:bCs/>
          <w:smallCaps/>
          <w:sz w:val="24"/>
          <w:szCs w:val="24"/>
        </w:rPr>
      </w:pPr>
    </w:p>
    <w:p w14:paraId="008E7F45" w14:textId="7D41B11D" w:rsidR="00180BEA" w:rsidRDefault="00180BEA" w:rsidP="00F6170E">
      <w:pPr>
        <w:rPr>
          <w:b/>
          <w:bCs/>
          <w:smallCaps/>
          <w:sz w:val="24"/>
          <w:szCs w:val="24"/>
        </w:rPr>
      </w:pPr>
    </w:p>
    <w:p w14:paraId="6FCDE505" w14:textId="77777777" w:rsidR="00180BEA" w:rsidRDefault="00180BEA" w:rsidP="00F6170E">
      <w:pPr>
        <w:rPr>
          <w:b/>
          <w:bCs/>
          <w:smallCaps/>
          <w:sz w:val="24"/>
          <w:szCs w:val="24"/>
        </w:rPr>
      </w:pPr>
    </w:p>
    <w:p w14:paraId="304D9281" w14:textId="68936171" w:rsidR="00180BEA" w:rsidRDefault="00180BEA" w:rsidP="00F6170E">
      <w:pPr>
        <w:rPr>
          <w:b/>
          <w:bCs/>
          <w:smallCaps/>
          <w:sz w:val="24"/>
          <w:szCs w:val="24"/>
        </w:rPr>
      </w:pPr>
    </w:p>
    <w:p w14:paraId="5A413529" w14:textId="538BFD2D" w:rsidR="00180BEA" w:rsidRDefault="00180BEA" w:rsidP="00F6170E">
      <w:pPr>
        <w:rPr>
          <w:b/>
          <w:bCs/>
          <w:smallCaps/>
          <w:sz w:val="24"/>
          <w:szCs w:val="24"/>
        </w:rPr>
      </w:pPr>
    </w:p>
    <w:p w14:paraId="3E4799AE" w14:textId="20B430DF" w:rsidR="00180BEA" w:rsidRDefault="005247C1" w:rsidP="005247C1">
      <w:pPr>
        <w:ind w:right="-7"/>
        <w:jc w:val="center"/>
        <w:rPr>
          <w:b/>
          <w:bCs/>
          <w:smallCaps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5D632820" wp14:editId="0835B0BF">
            <wp:simplePos x="0" y="0"/>
            <wp:positionH relativeFrom="column">
              <wp:posOffset>-290945</wp:posOffset>
            </wp:positionH>
            <wp:positionV relativeFrom="paragraph">
              <wp:posOffset>335973</wp:posOffset>
            </wp:positionV>
            <wp:extent cx="6400453" cy="3386974"/>
            <wp:effectExtent l="0" t="0" r="635" b="4445"/>
            <wp:wrapNone/>
            <wp:docPr id="6" name="Graphique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b/>
          <w:bCs/>
          <w:smallCaps/>
          <w:sz w:val="24"/>
          <w:szCs w:val="24"/>
        </w:rPr>
        <w:t>Nombre de formateurs regroupés par direction programme clientèle</w:t>
      </w:r>
    </w:p>
    <w:p w14:paraId="61DC54F8" w14:textId="6764CA5D" w:rsidR="005247C1" w:rsidRDefault="005247C1" w:rsidP="00F6170E">
      <w:pPr>
        <w:rPr>
          <w:b/>
          <w:bCs/>
          <w:smallCaps/>
          <w:sz w:val="24"/>
          <w:szCs w:val="24"/>
        </w:rPr>
      </w:pPr>
    </w:p>
    <w:p w14:paraId="17FD28E6" w14:textId="77777777" w:rsidR="005247C1" w:rsidRDefault="005247C1" w:rsidP="00F6170E">
      <w:pPr>
        <w:rPr>
          <w:b/>
          <w:bCs/>
          <w:smallCaps/>
          <w:sz w:val="24"/>
          <w:szCs w:val="24"/>
        </w:rPr>
      </w:pPr>
    </w:p>
    <w:p w14:paraId="6270FF58" w14:textId="79C938D0" w:rsidR="00180BEA" w:rsidRDefault="00180BEA" w:rsidP="00F6170E">
      <w:pPr>
        <w:rPr>
          <w:b/>
          <w:bCs/>
          <w:smallCaps/>
          <w:sz w:val="24"/>
          <w:szCs w:val="24"/>
        </w:rPr>
      </w:pPr>
    </w:p>
    <w:p w14:paraId="268B112B" w14:textId="1DC38B4A" w:rsidR="00180BEA" w:rsidRDefault="00180BEA" w:rsidP="00F6170E">
      <w:pPr>
        <w:rPr>
          <w:b/>
          <w:bCs/>
          <w:smallCaps/>
          <w:sz w:val="24"/>
          <w:szCs w:val="24"/>
        </w:rPr>
      </w:pPr>
    </w:p>
    <w:p w14:paraId="5D1C2966" w14:textId="77FDDD04" w:rsidR="00180BEA" w:rsidRDefault="00180BEA" w:rsidP="00F6170E">
      <w:pPr>
        <w:rPr>
          <w:b/>
          <w:bCs/>
          <w:smallCaps/>
          <w:sz w:val="24"/>
          <w:szCs w:val="24"/>
        </w:rPr>
      </w:pPr>
    </w:p>
    <w:p w14:paraId="0AFE8D4C" w14:textId="0D3F03F1" w:rsidR="00180BEA" w:rsidRDefault="00180BEA" w:rsidP="00F6170E">
      <w:pPr>
        <w:rPr>
          <w:b/>
          <w:bCs/>
          <w:smallCaps/>
          <w:sz w:val="24"/>
          <w:szCs w:val="24"/>
        </w:rPr>
      </w:pPr>
    </w:p>
    <w:p w14:paraId="6E2EF31F" w14:textId="030A1F41" w:rsidR="00180BEA" w:rsidRDefault="00180BEA" w:rsidP="00F6170E">
      <w:pPr>
        <w:rPr>
          <w:b/>
          <w:bCs/>
          <w:smallCaps/>
          <w:sz w:val="24"/>
          <w:szCs w:val="24"/>
        </w:rPr>
      </w:pPr>
    </w:p>
    <w:p w14:paraId="06BCB4D4" w14:textId="1D419E60" w:rsidR="00180BEA" w:rsidRDefault="00180BEA" w:rsidP="00F6170E">
      <w:pPr>
        <w:rPr>
          <w:b/>
          <w:bCs/>
          <w:smallCaps/>
          <w:sz w:val="24"/>
          <w:szCs w:val="24"/>
        </w:rPr>
      </w:pPr>
    </w:p>
    <w:p w14:paraId="7B1BFFD4" w14:textId="77777777" w:rsidR="00180BEA" w:rsidRDefault="00180BEA" w:rsidP="00F6170E">
      <w:pPr>
        <w:rPr>
          <w:b/>
          <w:bCs/>
          <w:smallCaps/>
          <w:sz w:val="24"/>
          <w:szCs w:val="24"/>
        </w:rPr>
      </w:pPr>
    </w:p>
    <w:p w14:paraId="369E099B" w14:textId="007C1BD4" w:rsidR="00180BEA" w:rsidRDefault="00180BEA" w:rsidP="00F6170E">
      <w:pPr>
        <w:rPr>
          <w:b/>
          <w:bCs/>
          <w:smallCaps/>
          <w:sz w:val="24"/>
          <w:szCs w:val="24"/>
        </w:rPr>
      </w:pPr>
    </w:p>
    <w:p w14:paraId="13B28897" w14:textId="77777777" w:rsidR="00180BEA" w:rsidRDefault="00180BEA" w:rsidP="00F6170E">
      <w:pPr>
        <w:rPr>
          <w:b/>
          <w:bCs/>
          <w:smallCaps/>
          <w:sz w:val="24"/>
          <w:szCs w:val="24"/>
        </w:rPr>
      </w:pPr>
    </w:p>
    <w:p w14:paraId="3960D4C8" w14:textId="77777777" w:rsidR="00180BEA" w:rsidRDefault="00180BEA" w:rsidP="00F6170E">
      <w:pPr>
        <w:rPr>
          <w:b/>
          <w:bCs/>
          <w:smallCaps/>
          <w:sz w:val="24"/>
          <w:szCs w:val="24"/>
        </w:rPr>
      </w:pPr>
    </w:p>
    <w:p w14:paraId="7A658742" w14:textId="77777777" w:rsidR="00180BEA" w:rsidRPr="00895312" w:rsidRDefault="00180BEA" w:rsidP="00895312">
      <w:pPr>
        <w:rPr>
          <w:b/>
          <w:bCs/>
          <w:smallCaps/>
          <w:sz w:val="24"/>
          <w:szCs w:val="24"/>
        </w:rPr>
      </w:pPr>
    </w:p>
    <w:p w14:paraId="2287BCAD" w14:textId="51D41CFC" w:rsidR="0084290F" w:rsidRPr="00895312" w:rsidRDefault="009B325B" w:rsidP="00895312">
      <w:pPr>
        <w:pStyle w:val="Paragraphedeliste"/>
        <w:numPr>
          <w:ilvl w:val="0"/>
          <w:numId w:val="2"/>
        </w:numPr>
        <w:spacing w:after="80"/>
        <w:ind w:left="-284" w:hanging="283"/>
        <w:rPr>
          <w:b/>
          <w:bCs/>
          <w:smallCaps/>
          <w:sz w:val="24"/>
          <w:szCs w:val="24"/>
        </w:rPr>
      </w:pPr>
      <w:r w:rsidRPr="00895312">
        <w:rPr>
          <w:b/>
          <w:bCs/>
          <w:smallCaps/>
          <w:sz w:val="24"/>
          <w:szCs w:val="24"/>
        </w:rPr>
        <w:t xml:space="preserve">Nombre de formateurs </w:t>
      </w:r>
      <w:r w:rsidR="004D6ED3" w:rsidRPr="00895312">
        <w:rPr>
          <w:b/>
          <w:bCs/>
          <w:smallCaps/>
          <w:sz w:val="24"/>
          <w:szCs w:val="24"/>
        </w:rPr>
        <w:t>selon les titres d’emploi</w:t>
      </w:r>
      <w:r w:rsidR="00F306E8">
        <w:rPr>
          <w:b/>
          <w:bCs/>
          <w:smallCaps/>
          <w:sz w:val="24"/>
          <w:szCs w:val="24"/>
        </w:rPr>
        <w:t xml:space="preserve"> </w:t>
      </w:r>
    </w:p>
    <w:tbl>
      <w:tblPr>
        <w:tblStyle w:val="TableauGrille4-Accentuation1"/>
        <w:tblpPr w:leftFromText="141" w:rightFromText="141" w:vertAnchor="text" w:horzAnchor="margin" w:tblpXSpec="center" w:tblpY="325"/>
        <w:tblW w:w="11321" w:type="dxa"/>
        <w:tblLook w:val="04A0" w:firstRow="1" w:lastRow="0" w:firstColumn="1" w:lastColumn="0" w:noHBand="0" w:noVBand="1"/>
        <w:tblPrChange w:id="128" w:author="Marie-Pier Robitaille (MSSS)" w:date="2024-05-28T08:43:00Z">
          <w:tblPr>
            <w:tblStyle w:val="TableauGrille4-Accentuation1"/>
            <w:tblpPr w:leftFromText="141" w:rightFromText="141" w:vertAnchor="text" w:horzAnchor="margin" w:tblpXSpec="center" w:tblpY="325"/>
            <w:tblW w:w="11907" w:type="dxa"/>
            <w:tblLook w:val="04A0" w:firstRow="1" w:lastRow="0" w:firstColumn="1" w:lastColumn="0" w:noHBand="0" w:noVBand="1"/>
          </w:tblPr>
        </w:tblPrChange>
      </w:tblPr>
      <w:tblGrid>
        <w:gridCol w:w="2493"/>
        <w:gridCol w:w="1559"/>
        <w:gridCol w:w="1559"/>
        <w:gridCol w:w="1559"/>
        <w:gridCol w:w="1559"/>
        <w:gridCol w:w="2592"/>
        <w:tblGridChange w:id="129">
          <w:tblGrid>
            <w:gridCol w:w="1811"/>
            <w:gridCol w:w="682"/>
            <w:gridCol w:w="406"/>
            <w:gridCol w:w="613"/>
            <w:gridCol w:w="540"/>
            <w:gridCol w:w="1046"/>
            <w:gridCol w:w="115"/>
            <w:gridCol w:w="398"/>
            <w:gridCol w:w="905"/>
            <w:gridCol w:w="398"/>
            <w:gridCol w:w="256"/>
            <w:gridCol w:w="905"/>
            <w:gridCol w:w="540"/>
            <w:gridCol w:w="114"/>
            <w:gridCol w:w="2592"/>
            <w:gridCol w:w="46"/>
            <w:gridCol w:w="540"/>
          </w:tblGrid>
        </w:tblGridChange>
      </w:tblGrid>
      <w:tr w:rsidR="00EA72EC" w14:paraId="31876E4E" w14:textId="77777777" w:rsidTr="00EA72E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20"/>
          <w:trPrChange w:id="130" w:author="Marie-Pier Robitaille (MSSS)" w:date="2024-05-28T08:43:00Z">
            <w:trPr>
              <w:trHeight w:val="520"/>
            </w:trPr>
          </w:trPrChange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3" w:type="dxa"/>
            <w:tcPrChange w:id="131" w:author="Marie-Pier Robitaille (MSSS)" w:date="2024-05-28T08:43:00Z">
              <w:tcPr>
                <w:tcW w:w="1811" w:type="dxa"/>
              </w:tcPr>
            </w:tcPrChange>
          </w:tcPr>
          <w:p w14:paraId="569B800D" w14:textId="5586BAB4" w:rsidR="002C2C8C" w:rsidRPr="00F306E8" w:rsidRDefault="002C2C8C" w:rsidP="00F306E8">
            <w:pPr>
              <w:spacing w:before="20" w:after="20" w:line="276" w:lineRule="auto"/>
              <w:jc w:val="center"/>
              <w:cnfStyle w:val="101000000000" w:firstRow="1" w:lastRow="0" w:firstColumn="1" w:lastColumn="0" w:oddVBand="0" w:evenVBand="0" w:oddHBand="0" w:evenHBand="0" w:firstRowFirstColumn="0" w:firstRowLastColumn="0" w:lastRowFirstColumn="0" w:lastRowLastColumn="0"/>
              <w:rPr>
                <w:smallCaps/>
              </w:rPr>
            </w:pPr>
            <w:r w:rsidRPr="00F306E8">
              <w:rPr>
                <w:smallCaps/>
              </w:rPr>
              <w:t xml:space="preserve">Titres d’emploi </w:t>
            </w:r>
          </w:p>
        </w:tc>
        <w:tc>
          <w:tcPr>
            <w:tcW w:w="1559" w:type="dxa"/>
            <w:tcPrChange w:id="132" w:author="Marie-Pier Robitaille (MSSS)" w:date="2024-05-28T08:43:00Z">
              <w:tcPr>
                <w:tcW w:w="1701" w:type="dxa"/>
                <w:gridSpan w:val="3"/>
              </w:tcPr>
            </w:tcPrChange>
          </w:tcPr>
          <w:p w14:paraId="661883D7" w14:textId="77777777" w:rsidR="002C2C8C" w:rsidRDefault="002C2C8C" w:rsidP="00F306E8">
            <w:pPr>
              <w:spacing w:before="20" w:after="20"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mallCaps/>
              </w:rPr>
            </w:pPr>
            <w:r w:rsidRPr="00F306E8">
              <w:rPr>
                <w:smallCaps/>
              </w:rPr>
              <w:t xml:space="preserve">P13 </w:t>
            </w:r>
          </w:p>
          <w:p w14:paraId="714AABFF" w14:textId="549B54FE" w:rsidR="002C2C8C" w:rsidRPr="00F306E8" w:rsidRDefault="002C2C8C" w:rsidP="00F306E8">
            <w:pPr>
              <w:spacing w:before="20" w:after="20"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mallCaps/>
              </w:rPr>
            </w:pPr>
            <w:r w:rsidRPr="00F306E8">
              <w:rPr>
                <w:smallCaps/>
              </w:rPr>
              <w:t>2022-2023</w:t>
            </w:r>
          </w:p>
        </w:tc>
        <w:tc>
          <w:tcPr>
            <w:tcW w:w="1559" w:type="dxa"/>
            <w:tcPrChange w:id="133" w:author="Marie-Pier Robitaille (MSSS)" w:date="2024-05-28T08:43:00Z">
              <w:tcPr>
                <w:tcW w:w="1701" w:type="dxa"/>
                <w:gridSpan w:val="3"/>
              </w:tcPr>
            </w:tcPrChange>
          </w:tcPr>
          <w:p w14:paraId="3E187CF5" w14:textId="77777777" w:rsidR="002C2C8C" w:rsidRPr="00F306E8" w:rsidRDefault="002C2C8C" w:rsidP="00F306E8">
            <w:pPr>
              <w:spacing w:before="20" w:after="20"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mallCaps/>
              </w:rPr>
            </w:pPr>
            <w:r w:rsidRPr="00F306E8">
              <w:rPr>
                <w:smallCaps/>
              </w:rPr>
              <w:t>Cumulatif P3 2023-2024</w:t>
            </w:r>
          </w:p>
        </w:tc>
        <w:tc>
          <w:tcPr>
            <w:tcW w:w="1559" w:type="dxa"/>
            <w:tcPrChange w:id="134" w:author="Marie-Pier Robitaille (MSSS)" w:date="2024-05-28T08:43:00Z">
              <w:tcPr>
                <w:tcW w:w="1701" w:type="dxa"/>
                <w:gridSpan w:val="3"/>
              </w:tcPr>
            </w:tcPrChange>
          </w:tcPr>
          <w:p w14:paraId="04B962DA" w14:textId="63BEF8BB" w:rsidR="002C2C8C" w:rsidRPr="00F306E8" w:rsidRDefault="002C2C8C" w:rsidP="00F306E8">
            <w:pPr>
              <w:spacing w:before="20" w:after="20"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mallCaps/>
              </w:rPr>
            </w:pPr>
            <w:r w:rsidRPr="00F306E8">
              <w:rPr>
                <w:smallCaps/>
              </w:rPr>
              <w:t>Cumulatif P9 2023-2024</w:t>
            </w:r>
          </w:p>
        </w:tc>
        <w:tc>
          <w:tcPr>
            <w:tcW w:w="1559" w:type="dxa"/>
            <w:tcPrChange w:id="135" w:author="Marie-Pier Robitaille (MSSS)" w:date="2024-05-28T08:43:00Z">
              <w:tcPr>
                <w:tcW w:w="1701" w:type="dxa"/>
                <w:gridSpan w:val="3"/>
              </w:tcPr>
            </w:tcPrChange>
          </w:tcPr>
          <w:p w14:paraId="374088D5" w14:textId="7D407957" w:rsidR="002C2C8C" w:rsidRPr="00F306E8" w:rsidRDefault="002C2C8C" w:rsidP="00F306E8">
            <w:pPr>
              <w:spacing w:before="20" w:after="20"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mallCaps/>
              </w:rPr>
            </w:pPr>
            <w:ins w:id="136" w:author="Marie-Pier Robitaille (MSSS)" w:date="2024-05-28T08:40:00Z">
              <w:r w:rsidRPr="00F306E8">
                <w:rPr>
                  <w:smallCaps/>
                </w:rPr>
                <w:t>Cumulatif P</w:t>
              </w:r>
              <w:r>
                <w:rPr>
                  <w:smallCaps/>
                </w:rPr>
                <w:t>13</w:t>
              </w:r>
              <w:r w:rsidRPr="00F306E8">
                <w:rPr>
                  <w:smallCaps/>
                </w:rPr>
                <w:t xml:space="preserve"> 2023-2024</w:t>
              </w:r>
            </w:ins>
          </w:p>
        </w:tc>
        <w:tc>
          <w:tcPr>
            <w:tcW w:w="2592" w:type="dxa"/>
            <w:tcPrChange w:id="137" w:author="Marie-Pier Robitaille (MSSS)" w:date="2024-05-28T08:43:00Z">
              <w:tcPr>
                <w:tcW w:w="3292" w:type="dxa"/>
                <w:gridSpan w:val="4"/>
              </w:tcPr>
            </w:tcPrChange>
          </w:tcPr>
          <w:p w14:paraId="4C639D81" w14:textId="064C46B0" w:rsidR="002C2C8C" w:rsidRDefault="002C2C8C" w:rsidP="00F306E8">
            <w:pPr>
              <w:spacing w:before="20" w:after="20"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mallCaps/>
              </w:rPr>
            </w:pPr>
            <w:r w:rsidRPr="00F306E8">
              <w:rPr>
                <w:smallCaps/>
              </w:rPr>
              <w:t xml:space="preserve">Pourcentage </w:t>
            </w:r>
            <w:r>
              <w:rPr>
                <w:smallCaps/>
              </w:rPr>
              <w:t>représenté</w:t>
            </w:r>
            <w:r w:rsidRPr="00F306E8">
              <w:rPr>
                <w:smallCaps/>
              </w:rPr>
              <w:t xml:space="preserve"> </w:t>
            </w:r>
          </w:p>
          <w:p w14:paraId="4C7EA4DC" w14:textId="6DB22E60" w:rsidR="002C2C8C" w:rsidRPr="00F306E8" w:rsidRDefault="002C2C8C" w:rsidP="00F306E8">
            <w:pPr>
              <w:spacing w:before="20" w:after="20"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mallCaps/>
              </w:rPr>
            </w:pPr>
            <w:r>
              <w:rPr>
                <w:smallCaps/>
              </w:rPr>
              <w:t xml:space="preserve">à </w:t>
            </w:r>
            <w:r w:rsidRPr="00F306E8">
              <w:rPr>
                <w:smallCaps/>
              </w:rPr>
              <w:t>la P</w:t>
            </w:r>
            <w:ins w:id="138" w:author="Marie-Pier Robitaille (MSSS)" w:date="2024-05-28T08:51:00Z">
              <w:r w:rsidR="00773360">
                <w:rPr>
                  <w:smallCaps/>
                </w:rPr>
                <w:t>13 (2023-2024)</w:t>
              </w:r>
            </w:ins>
            <w:del w:id="139" w:author="Marie-Pier Robitaille (MSSS)" w:date="2024-05-28T08:51:00Z">
              <w:r w:rsidRPr="00F306E8" w:rsidDel="00773360">
                <w:rPr>
                  <w:smallCaps/>
                </w:rPr>
                <w:delText>9</w:delText>
              </w:r>
            </w:del>
          </w:p>
        </w:tc>
      </w:tr>
      <w:tr w:rsidR="00EA72EC" w:rsidRPr="00AC15CE" w14:paraId="118429DF" w14:textId="77777777" w:rsidTr="00EA72E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43"/>
          <w:trPrChange w:id="140" w:author="Marie-Pier Robitaille (MSSS)" w:date="2024-05-28T08:43:00Z">
            <w:trPr>
              <w:trHeight w:val="543"/>
            </w:trPr>
          </w:trPrChange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3" w:type="dxa"/>
            <w:tcPrChange w:id="141" w:author="Marie-Pier Robitaille (MSSS)" w:date="2024-05-28T08:43:00Z">
              <w:tcPr>
                <w:tcW w:w="1811" w:type="dxa"/>
              </w:tcPr>
            </w:tcPrChange>
          </w:tcPr>
          <w:p w14:paraId="339F6CC5" w14:textId="77777777" w:rsidR="002C2C8C" w:rsidRPr="00F306E8" w:rsidRDefault="002C2C8C" w:rsidP="00FE6DB5">
            <w:pPr>
              <w:spacing w:before="40" w:after="40" w:line="312" w:lineRule="auto"/>
              <w:cnfStyle w:val="001000100000" w:firstRow="0" w:lastRow="0" w:firstColumn="1" w:lastColumn="0" w:oddVBand="0" w:evenVBand="0" w:oddHBand="1" w:evenHBand="0" w:firstRowFirstColumn="0" w:firstRowLastColumn="0" w:lastRowFirstColumn="0" w:lastRowLastColumn="0"/>
              <w:rPr>
                <w:b w:val="0"/>
                <w:bCs w:val="0"/>
                <w:sz w:val="20"/>
                <w:szCs w:val="20"/>
              </w:rPr>
            </w:pPr>
            <w:r w:rsidRPr="00F306E8">
              <w:rPr>
                <w:b w:val="0"/>
                <w:bCs w:val="0"/>
                <w:sz w:val="20"/>
                <w:szCs w:val="20"/>
              </w:rPr>
              <w:t>Conseillères en soins infirmiers (CSI)</w:t>
            </w:r>
          </w:p>
        </w:tc>
        <w:tc>
          <w:tcPr>
            <w:tcW w:w="1559" w:type="dxa"/>
            <w:tcPrChange w:id="142" w:author="Marie-Pier Robitaille (MSSS)" w:date="2024-05-28T08:43:00Z">
              <w:tcPr>
                <w:tcW w:w="1701" w:type="dxa"/>
                <w:gridSpan w:val="3"/>
              </w:tcPr>
            </w:tcPrChange>
          </w:tcPr>
          <w:p w14:paraId="061C9185" w14:textId="5537CECF" w:rsidR="002C2C8C" w:rsidRPr="00F306E8" w:rsidRDefault="002C2C8C" w:rsidP="00FE6DB5">
            <w:pPr>
              <w:spacing w:before="40" w:after="40"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mallCaps/>
                <w:sz w:val="20"/>
                <w:szCs w:val="20"/>
              </w:rPr>
            </w:pPr>
            <w:r w:rsidRPr="00F306E8">
              <w:rPr>
                <w:smallCaps/>
                <w:sz w:val="20"/>
                <w:szCs w:val="20"/>
              </w:rPr>
              <w:t>73</w:t>
            </w:r>
            <w:r w:rsidRPr="00A977E0">
              <w:rPr>
                <w:b/>
                <w:bCs/>
                <w:smallCaps/>
                <w:sz w:val="20"/>
                <w:szCs w:val="20"/>
              </w:rPr>
              <w:t>*</w:t>
            </w:r>
          </w:p>
        </w:tc>
        <w:tc>
          <w:tcPr>
            <w:tcW w:w="1559" w:type="dxa"/>
            <w:tcPrChange w:id="143" w:author="Marie-Pier Robitaille (MSSS)" w:date="2024-05-28T08:43:00Z">
              <w:tcPr>
                <w:tcW w:w="1701" w:type="dxa"/>
                <w:gridSpan w:val="3"/>
              </w:tcPr>
            </w:tcPrChange>
          </w:tcPr>
          <w:p w14:paraId="11074787" w14:textId="571584D8" w:rsidR="002C2C8C" w:rsidRPr="00F306E8" w:rsidRDefault="002C2C8C" w:rsidP="00FE6DB5">
            <w:pPr>
              <w:spacing w:before="40" w:after="40"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mallCaps/>
                <w:sz w:val="20"/>
                <w:szCs w:val="20"/>
              </w:rPr>
            </w:pPr>
            <w:r w:rsidRPr="00F306E8">
              <w:rPr>
                <w:smallCaps/>
                <w:sz w:val="20"/>
                <w:szCs w:val="20"/>
              </w:rPr>
              <w:t>47</w:t>
            </w:r>
          </w:p>
        </w:tc>
        <w:tc>
          <w:tcPr>
            <w:tcW w:w="1559" w:type="dxa"/>
            <w:tcPrChange w:id="144" w:author="Marie-Pier Robitaille (MSSS)" w:date="2024-05-28T08:43:00Z">
              <w:tcPr>
                <w:tcW w:w="1701" w:type="dxa"/>
                <w:gridSpan w:val="3"/>
              </w:tcPr>
            </w:tcPrChange>
          </w:tcPr>
          <w:p w14:paraId="68A2E2F6" w14:textId="196647BD" w:rsidR="002C2C8C" w:rsidRPr="00F306E8" w:rsidRDefault="002C2C8C" w:rsidP="00FE6DB5">
            <w:pPr>
              <w:spacing w:before="40" w:after="40"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mallCaps/>
                <w:sz w:val="20"/>
                <w:szCs w:val="20"/>
              </w:rPr>
            </w:pPr>
            <w:r w:rsidRPr="00F306E8">
              <w:rPr>
                <w:smallCaps/>
                <w:sz w:val="20"/>
                <w:szCs w:val="20"/>
              </w:rPr>
              <w:t>34</w:t>
            </w:r>
          </w:p>
        </w:tc>
        <w:tc>
          <w:tcPr>
            <w:tcW w:w="1559" w:type="dxa"/>
            <w:tcPrChange w:id="145" w:author="Marie-Pier Robitaille (MSSS)" w:date="2024-05-28T08:43:00Z">
              <w:tcPr>
                <w:tcW w:w="1701" w:type="dxa"/>
                <w:gridSpan w:val="3"/>
              </w:tcPr>
            </w:tcPrChange>
          </w:tcPr>
          <w:p w14:paraId="1C565E47" w14:textId="022405F0" w:rsidR="002C2C8C" w:rsidRPr="00F306E8" w:rsidRDefault="00773360" w:rsidP="00FE6DB5">
            <w:pPr>
              <w:spacing w:before="40" w:after="40"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mallCaps/>
                <w:sz w:val="20"/>
                <w:szCs w:val="20"/>
              </w:rPr>
            </w:pPr>
            <w:ins w:id="146" w:author="Marie-Pier Robitaille (MSSS)" w:date="2024-05-28T08:56:00Z">
              <w:r>
                <w:rPr>
                  <w:smallCaps/>
                  <w:sz w:val="20"/>
                  <w:szCs w:val="20"/>
                </w:rPr>
                <w:t>29</w:t>
              </w:r>
            </w:ins>
          </w:p>
        </w:tc>
        <w:tc>
          <w:tcPr>
            <w:tcW w:w="2592" w:type="dxa"/>
            <w:tcPrChange w:id="147" w:author="Marie-Pier Robitaille (MSSS)" w:date="2024-05-28T08:43:00Z">
              <w:tcPr>
                <w:tcW w:w="3292" w:type="dxa"/>
                <w:gridSpan w:val="4"/>
              </w:tcPr>
            </w:tcPrChange>
          </w:tcPr>
          <w:p w14:paraId="5F4FBFF6" w14:textId="432CBFB6" w:rsidR="002C2C8C" w:rsidRPr="00F306E8" w:rsidRDefault="00773360" w:rsidP="00FE6DB5">
            <w:pPr>
              <w:spacing w:before="40" w:after="40"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mallCaps/>
                <w:sz w:val="20"/>
                <w:szCs w:val="20"/>
              </w:rPr>
            </w:pPr>
            <w:ins w:id="148" w:author="Marie-Pier Robitaille (MSSS)" w:date="2024-05-28T08:58:00Z">
              <w:r>
                <w:rPr>
                  <w:smallCaps/>
                  <w:sz w:val="20"/>
                  <w:szCs w:val="20"/>
                </w:rPr>
                <w:t>6</w:t>
              </w:r>
            </w:ins>
            <w:del w:id="149" w:author="Marie-Pier Robitaille (MSSS)" w:date="2024-05-28T08:58:00Z">
              <w:r w:rsidR="002C2C8C" w:rsidRPr="00F306E8" w:rsidDel="00773360">
                <w:rPr>
                  <w:smallCaps/>
                  <w:sz w:val="20"/>
                  <w:szCs w:val="20"/>
                </w:rPr>
                <w:delText>10</w:delText>
              </w:r>
            </w:del>
            <w:r w:rsidR="002C2C8C" w:rsidRPr="00F306E8">
              <w:rPr>
                <w:smallCaps/>
                <w:sz w:val="20"/>
                <w:szCs w:val="20"/>
              </w:rPr>
              <w:t>%</w:t>
            </w:r>
          </w:p>
        </w:tc>
      </w:tr>
      <w:tr w:rsidR="00EA72EC" w:rsidRPr="00AC15CE" w14:paraId="7869C384" w14:textId="77777777" w:rsidTr="00EA72EC">
        <w:trPr>
          <w:trHeight w:val="300"/>
          <w:trPrChange w:id="150" w:author="Marie-Pier Robitaille (MSSS)" w:date="2024-05-28T08:43:00Z">
            <w:trPr>
              <w:trHeight w:val="300"/>
            </w:trPr>
          </w:trPrChange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3" w:type="dxa"/>
            <w:tcPrChange w:id="151" w:author="Marie-Pier Robitaille (MSSS)" w:date="2024-05-28T08:43:00Z">
              <w:tcPr>
                <w:tcW w:w="1811" w:type="dxa"/>
              </w:tcPr>
            </w:tcPrChange>
          </w:tcPr>
          <w:p w14:paraId="1646F9E6" w14:textId="77777777" w:rsidR="002C2C8C" w:rsidRPr="00F306E8" w:rsidRDefault="002C2C8C" w:rsidP="00FE6DB5">
            <w:pPr>
              <w:spacing w:before="40" w:after="40" w:line="312" w:lineRule="auto"/>
              <w:rPr>
                <w:b w:val="0"/>
                <w:bCs w:val="0"/>
                <w:sz w:val="20"/>
                <w:szCs w:val="20"/>
              </w:rPr>
            </w:pPr>
            <w:r w:rsidRPr="00F306E8">
              <w:rPr>
                <w:b w:val="0"/>
                <w:bCs w:val="0"/>
                <w:sz w:val="20"/>
                <w:szCs w:val="20"/>
              </w:rPr>
              <w:t>Infirmières cliniciennes</w:t>
            </w:r>
          </w:p>
        </w:tc>
        <w:tc>
          <w:tcPr>
            <w:tcW w:w="1559" w:type="dxa"/>
            <w:tcPrChange w:id="152" w:author="Marie-Pier Robitaille (MSSS)" w:date="2024-05-28T08:43:00Z">
              <w:tcPr>
                <w:tcW w:w="1701" w:type="dxa"/>
                <w:gridSpan w:val="3"/>
              </w:tcPr>
            </w:tcPrChange>
          </w:tcPr>
          <w:p w14:paraId="3BEDB4A3" w14:textId="77777777" w:rsidR="002C2C8C" w:rsidRPr="00F306E8" w:rsidRDefault="002C2C8C" w:rsidP="00FE6DB5">
            <w:pPr>
              <w:spacing w:before="40" w:after="40" w:line="312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mallCaps/>
                <w:sz w:val="20"/>
                <w:szCs w:val="20"/>
              </w:rPr>
            </w:pPr>
            <w:r w:rsidRPr="00F306E8">
              <w:rPr>
                <w:smallCaps/>
                <w:sz w:val="20"/>
                <w:szCs w:val="20"/>
              </w:rPr>
              <w:t>155</w:t>
            </w:r>
          </w:p>
        </w:tc>
        <w:tc>
          <w:tcPr>
            <w:tcW w:w="1559" w:type="dxa"/>
            <w:tcPrChange w:id="153" w:author="Marie-Pier Robitaille (MSSS)" w:date="2024-05-28T08:43:00Z">
              <w:tcPr>
                <w:tcW w:w="1701" w:type="dxa"/>
                <w:gridSpan w:val="3"/>
              </w:tcPr>
            </w:tcPrChange>
          </w:tcPr>
          <w:p w14:paraId="2937A104" w14:textId="4EAC069D" w:rsidR="002C2C8C" w:rsidRPr="00F306E8" w:rsidRDefault="002C2C8C" w:rsidP="00FE6DB5">
            <w:pPr>
              <w:spacing w:before="40" w:after="40" w:line="312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mallCaps/>
                <w:sz w:val="20"/>
                <w:szCs w:val="20"/>
              </w:rPr>
            </w:pPr>
            <w:r w:rsidRPr="00F306E8">
              <w:rPr>
                <w:smallCaps/>
                <w:sz w:val="20"/>
                <w:szCs w:val="20"/>
              </w:rPr>
              <w:t>197</w:t>
            </w:r>
          </w:p>
        </w:tc>
        <w:tc>
          <w:tcPr>
            <w:tcW w:w="1559" w:type="dxa"/>
            <w:tcPrChange w:id="154" w:author="Marie-Pier Robitaille (MSSS)" w:date="2024-05-28T08:43:00Z">
              <w:tcPr>
                <w:tcW w:w="1701" w:type="dxa"/>
                <w:gridSpan w:val="3"/>
              </w:tcPr>
            </w:tcPrChange>
          </w:tcPr>
          <w:p w14:paraId="69F96BA4" w14:textId="326EE609" w:rsidR="002C2C8C" w:rsidRPr="00F306E8" w:rsidRDefault="002C2C8C" w:rsidP="00FE6DB5">
            <w:pPr>
              <w:spacing w:before="40" w:after="40" w:line="312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mallCaps/>
                <w:sz w:val="20"/>
                <w:szCs w:val="20"/>
              </w:rPr>
            </w:pPr>
            <w:r w:rsidRPr="00F306E8">
              <w:rPr>
                <w:smallCaps/>
                <w:sz w:val="20"/>
                <w:szCs w:val="20"/>
              </w:rPr>
              <w:t>221</w:t>
            </w:r>
          </w:p>
        </w:tc>
        <w:tc>
          <w:tcPr>
            <w:tcW w:w="1559" w:type="dxa"/>
            <w:tcPrChange w:id="155" w:author="Marie-Pier Robitaille (MSSS)" w:date="2024-05-28T08:43:00Z">
              <w:tcPr>
                <w:tcW w:w="1701" w:type="dxa"/>
                <w:gridSpan w:val="3"/>
              </w:tcPr>
            </w:tcPrChange>
          </w:tcPr>
          <w:p w14:paraId="1282E5C5" w14:textId="03CD09C3" w:rsidR="002C2C8C" w:rsidRPr="00F306E8" w:rsidRDefault="00773360" w:rsidP="00FE6DB5">
            <w:pPr>
              <w:spacing w:before="40" w:after="40" w:line="312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mallCaps/>
                <w:sz w:val="20"/>
                <w:szCs w:val="20"/>
              </w:rPr>
            </w:pPr>
            <w:ins w:id="156" w:author="Marie-Pier Robitaille (MSSS)" w:date="2024-05-28T08:56:00Z">
              <w:r>
                <w:rPr>
                  <w:smallCaps/>
                  <w:sz w:val="20"/>
                  <w:szCs w:val="20"/>
                </w:rPr>
                <w:t>200</w:t>
              </w:r>
            </w:ins>
          </w:p>
        </w:tc>
        <w:tc>
          <w:tcPr>
            <w:tcW w:w="2592" w:type="dxa"/>
            <w:tcPrChange w:id="157" w:author="Marie-Pier Robitaille (MSSS)" w:date="2024-05-28T08:43:00Z">
              <w:tcPr>
                <w:tcW w:w="3292" w:type="dxa"/>
                <w:gridSpan w:val="4"/>
              </w:tcPr>
            </w:tcPrChange>
          </w:tcPr>
          <w:p w14:paraId="5628DB16" w14:textId="30868675" w:rsidR="002C2C8C" w:rsidRPr="00F306E8" w:rsidRDefault="00773360" w:rsidP="00FE6DB5">
            <w:pPr>
              <w:spacing w:before="40" w:after="40" w:line="312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mallCaps/>
                <w:sz w:val="20"/>
                <w:szCs w:val="20"/>
              </w:rPr>
            </w:pPr>
            <w:ins w:id="158" w:author="Marie-Pier Robitaille (MSSS)" w:date="2024-05-28T08:58:00Z">
              <w:r>
                <w:rPr>
                  <w:smallCaps/>
                  <w:sz w:val="20"/>
                  <w:szCs w:val="20"/>
                </w:rPr>
                <w:t>44</w:t>
              </w:r>
            </w:ins>
            <w:del w:id="159" w:author="Marie-Pier Robitaille (MSSS)" w:date="2024-05-28T08:58:00Z">
              <w:r w:rsidR="002C2C8C" w:rsidRPr="00F306E8" w:rsidDel="00773360">
                <w:rPr>
                  <w:smallCaps/>
                  <w:sz w:val="20"/>
                  <w:szCs w:val="20"/>
                </w:rPr>
                <w:delText>42</w:delText>
              </w:r>
            </w:del>
            <w:r w:rsidR="002C2C8C" w:rsidRPr="00F306E8">
              <w:rPr>
                <w:smallCaps/>
                <w:sz w:val="20"/>
                <w:szCs w:val="20"/>
              </w:rPr>
              <w:t>%</w:t>
            </w:r>
          </w:p>
        </w:tc>
      </w:tr>
      <w:tr w:rsidR="00EA72EC" w:rsidRPr="00AC15CE" w14:paraId="6AB46401" w14:textId="77777777" w:rsidTr="00EA72E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trPrChange w:id="160" w:author="Marie-Pier Robitaille (MSSS)" w:date="2024-05-28T08:43:00Z">
            <w:trPr>
              <w:trHeight w:val="300"/>
            </w:trPr>
          </w:trPrChange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3" w:type="dxa"/>
            <w:tcPrChange w:id="161" w:author="Marie-Pier Robitaille (MSSS)" w:date="2024-05-28T08:43:00Z">
              <w:tcPr>
                <w:tcW w:w="1811" w:type="dxa"/>
              </w:tcPr>
            </w:tcPrChange>
          </w:tcPr>
          <w:p w14:paraId="0C7E87B5" w14:textId="77777777" w:rsidR="002C2C8C" w:rsidRPr="00F306E8" w:rsidRDefault="002C2C8C" w:rsidP="00FE6DB5">
            <w:pPr>
              <w:spacing w:before="40" w:after="40" w:line="312" w:lineRule="auto"/>
              <w:cnfStyle w:val="001000100000" w:firstRow="0" w:lastRow="0" w:firstColumn="1" w:lastColumn="0" w:oddVBand="0" w:evenVBand="0" w:oddHBand="1" w:evenHBand="0" w:firstRowFirstColumn="0" w:firstRowLastColumn="0" w:lastRowFirstColumn="0" w:lastRowLastColumn="0"/>
              <w:rPr>
                <w:b w:val="0"/>
                <w:bCs w:val="0"/>
                <w:sz w:val="20"/>
                <w:szCs w:val="20"/>
              </w:rPr>
            </w:pPr>
            <w:r w:rsidRPr="00F306E8">
              <w:rPr>
                <w:b w:val="0"/>
                <w:bCs w:val="0"/>
                <w:sz w:val="20"/>
                <w:szCs w:val="20"/>
              </w:rPr>
              <w:t>Infirmières</w:t>
            </w:r>
          </w:p>
        </w:tc>
        <w:tc>
          <w:tcPr>
            <w:tcW w:w="1559" w:type="dxa"/>
            <w:tcPrChange w:id="162" w:author="Marie-Pier Robitaille (MSSS)" w:date="2024-05-28T08:43:00Z">
              <w:tcPr>
                <w:tcW w:w="1701" w:type="dxa"/>
                <w:gridSpan w:val="3"/>
              </w:tcPr>
            </w:tcPrChange>
          </w:tcPr>
          <w:p w14:paraId="6D28DBD4" w14:textId="77777777" w:rsidR="002C2C8C" w:rsidRPr="00F306E8" w:rsidRDefault="002C2C8C" w:rsidP="00FE6DB5">
            <w:pPr>
              <w:spacing w:before="40" w:after="40"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mallCaps/>
                <w:sz w:val="20"/>
                <w:szCs w:val="20"/>
              </w:rPr>
            </w:pPr>
            <w:r w:rsidRPr="00F306E8">
              <w:rPr>
                <w:smallCaps/>
                <w:sz w:val="20"/>
                <w:szCs w:val="20"/>
              </w:rPr>
              <w:t>77</w:t>
            </w:r>
          </w:p>
        </w:tc>
        <w:tc>
          <w:tcPr>
            <w:tcW w:w="1559" w:type="dxa"/>
            <w:tcPrChange w:id="163" w:author="Marie-Pier Robitaille (MSSS)" w:date="2024-05-28T08:43:00Z">
              <w:tcPr>
                <w:tcW w:w="1701" w:type="dxa"/>
                <w:gridSpan w:val="3"/>
              </w:tcPr>
            </w:tcPrChange>
          </w:tcPr>
          <w:p w14:paraId="5386533E" w14:textId="70EC6985" w:rsidR="002C2C8C" w:rsidRPr="00F306E8" w:rsidRDefault="002C2C8C" w:rsidP="00FE6DB5">
            <w:pPr>
              <w:spacing w:before="40" w:after="40"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mallCaps/>
                <w:sz w:val="20"/>
                <w:szCs w:val="20"/>
              </w:rPr>
            </w:pPr>
            <w:r w:rsidRPr="00F306E8">
              <w:rPr>
                <w:smallCaps/>
                <w:sz w:val="20"/>
                <w:szCs w:val="20"/>
              </w:rPr>
              <w:t>92</w:t>
            </w:r>
          </w:p>
        </w:tc>
        <w:tc>
          <w:tcPr>
            <w:tcW w:w="1559" w:type="dxa"/>
            <w:tcPrChange w:id="164" w:author="Marie-Pier Robitaille (MSSS)" w:date="2024-05-28T08:43:00Z">
              <w:tcPr>
                <w:tcW w:w="1701" w:type="dxa"/>
                <w:gridSpan w:val="3"/>
              </w:tcPr>
            </w:tcPrChange>
          </w:tcPr>
          <w:p w14:paraId="354424B2" w14:textId="39A48E95" w:rsidR="002C2C8C" w:rsidRPr="00F306E8" w:rsidRDefault="002C2C8C" w:rsidP="00FE6DB5">
            <w:pPr>
              <w:spacing w:before="40" w:after="40"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mallCaps/>
                <w:sz w:val="20"/>
                <w:szCs w:val="20"/>
              </w:rPr>
            </w:pPr>
            <w:r w:rsidRPr="00F306E8">
              <w:rPr>
                <w:smallCaps/>
                <w:sz w:val="20"/>
                <w:szCs w:val="20"/>
              </w:rPr>
              <w:t>118</w:t>
            </w:r>
          </w:p>
        </w:tc>
        <w:tc>
          <w:tcPr>
            <w:tcW w:w="1559" w:type="dxa"/>
            <w:tcPrChange w:id="165" w:author="Marie-Pier Robitaille (MSSS)" w:date="2024-05-28T08:43:00Z">
              <w:tcPr>
                <w:tcW w:w="1701" w:type="dxa"/>
                <w:gridSpan w:val="3"/>
              </w:tcPr>
            </w:tcPrChange>
          </w:tcPr>
          <w:p w14:paraId="475E1AE3" w14:textId="724075A7" w:rsidR="002C2C8C" w:rsidRPr="00F306E8" w:rsidRDefault="00773360" w:rsidP="00FE6DB5">
            <w:pPr>
              <w:spacing w:before="40" w:after="40"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mallCaps/>
                <w:sz w:val="20"/>
                <w:szCs w:val="20"/>
              </w:rPr>
            </w:pPr>
            <w:ins w:id="166" w:author="Marie-Pier Robitaille (MSSS)" w:date="2024-05-28T08:56:00Z">
              <w:r>
                <w:rPr>
                  <w:smallCaps/>
                  <w:sz w:val="20"/>
                  <w:szCs w:val="20"/>
                </w:rPr>
                <w:t>103</w:t>
              </w:r>
            </w:ins>
          </w:p>
        </w:tc>
        <w:tc>
          <w:tcPr>
            <w:tcW w:w="2592" w:type="dxa"/>
            <w:tcPrChange w:id="167" w:author="Marie-Pier Robitaille (MSSS)" w:date="2024-05-28T08:43:00Z">
              <w:tcPr>
                <w:tcW w:w="3292" w:type="dxa"/>
                <w:gridSpan w:val="4"/>
              </w:tcPr>
            </w:tcPrChange>
          </w:tcPr>
          <w:p w14:paraId="63345BD8" w14:textId="0E76CD6F" w:rsidR="002C2C8C" w:rsidRPr="00F306E8" w:rsidRDefault="00773360" w:rsidP="00FE6DB5">
            <w:pPr>
              <w:spacing w:before="40" w:after="40"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mallCaps/>
                <w:sz w:val="20"/>
                <w:szCs w:val="20"/>
              </w:rPr>
            </w:pPr>
            <w:ins w:id="168" w:author="Marie-Pier Robitaille (MSSS)" w:date="2024-05-28T08:58:00Z">
              <w:r>
                <w:rPr>
                  <w:smallCaps/>
                  <w:sz w:val="20"/>
                  <w:szCs w:val="20"/>
                </w:rPr>
                <w:t>23</w:t>
              </w:r>
            </w:ins>
            <w:del w:id="169" w:author="Marie-Pier Robitaille (MSSS)" w:date="2024-05-28T08:58:00Z">
              <w:r w:rsidR="002C2C8C" w:rsidRPr="00F306E8" w:rsidDel="00773360">
                <w:rPr>
                  <w:smallCaps/>
                  <w:sz w:val="20"/>
                  <w:szCs w:val="20"/>
                </w:rPr>
                <w:delText>20</w:delText>
              </w:r>
            </w:del>
            <w:r w:rsidR="002C2C8C" w:rsidRPr="00F306E8">
              <w:rPr>
                <w:smallCaps/>
                <w:sz w:val="20"/>
                <w:szCs w:val="20"/>
              </w:rPr>
              <w:t>%</w:t>
            </w:r>
          </w:p>
        </w:tc>
      </w:tr>
      <w:tr w:rsidR="00EA72EC" w:rsidRPr="00AC15CE" w14:paraId="6252F62D" w14:textId="77777777" w:rsidTr="00EA72EC">
        <w:trPr>
          <w:trHeight w:val="312"/>
          <w:trPrChange w:id="170" w:author="Marie-Pier Robitaille (MSSS)" w:date="2024-05-28T08:43:00Z">
            <w:trPr>
              <w:trHeight w:val="312"/>
            </w:trPr>
          </w:trPrChange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3" w:type="dxa"/>
            <w:tcPrChange w:id="171" w:author="Marie-Pier Robitaille (MSSS)" w:date="2024-05-28T08:43:00Z">
              <w:tcPr>
                <w:tcW w:w="1811" w:type="dxa"/>
              </w:tcPr>
            </w:tcPrChange>
          </w:tcPr>
          <w:p w14:paraId="256D61D7" w14:textId="77777777" w:rsidR="002C2C8C" w:rsidRPr="00F306E8" w:rsidRDefault="002C2C8C" w:rsidP="00FE6DB5">
            <w:pPr>
              <w:spacing w:before="40" w:after="40" w:line="312" w:lineRule="auto"/>
              <w:rPr>
                <w:b w:val="0"/>
                <w:bCs w:val="0"/>
                <w:sz w:val="20"/>
                <w:szCs w:val="20"/>
              </w:rPr>
            </w:pPr>
            <w:r w:rsidRPr="00F306E8">
              <w:rPr>
                <w:b w:val="0"/>
                <w:bCs w:val="0"/>
                <w:sz w:val="20"/>
                <w:szCs w:val="20"/>
              </w:rPr>
              <w:t>Infirmières auxiliaires</w:t>
            </w:r>
          </w:p>
        </w:tc>
        <w:tc>
          <w:tcPr>
            <w:tcW w:w="1559" w:type="dxa"/>
            <w:tcPrChange w:id="172" w:author="Marie-Pier Robitaille (MSSS)" w:date="2024-05-28T08:43:00Z">
              <w:tcPr>
                <w:tcW w:w="1701" w:type="dxa"/>
                <w:gridSpan w:val="3"/>
              </w:tcPr>
            </w:tcPrChange>
          </w:tcPr>
          <w:p w14:paraId="704F4906" w14:textId="77777777" w:rsidR="002C2C8C" w:rsidRPr="00F306E8" w:rsidRDefault="002C2C8C" w:rsidP="00FE6DB5">
            <w:pPr>
              <w:spacing w:before="40" w:after="40" w:line="312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mallCaps/>
                <w:sz w:val="20"/>
                <w:szCs w:val="20"/>
              </w:rPr>
            </w:pPr>
            <w:r w:rsidRPr="00F306E8">
              <w:rPr>
                <w:smallCaps/>
                <w:sz w:val="20"/>
                <w:szCs w:val="20"/>
              </w:rPr>
              <w:t>75</w:t>
            </w:r>
          </w:p>
        </w:tc>
        <w:tc>
          <w:tcPr>
            <w:tcW w:w="1559" w:type="dxa"/>
            <w:tcPrChange w:id="173" w:author="Marie-Pier Robitaille (MSSS)" w:date="2024-05-28T08:43:00Z">
              <w:tcPr>
                <w:tcW w:w="1701" w:type="dxa"/>
                <w:gridSpan w:val="3"/>
              </w:tcPr>
            </w:tcPrChange>
          </w:tcPr>
          <w:p w14:paraId="2CB155CE" w14:textId="066660BF" w:rsidR="002C2C8C" w:rsidRPr="00F306E8" w:rsidRDefault="002C2C8C" w:rsidP="00FE6DB5">
            <w:pPr>
              <w:spacing w:before="40" w:after="40" w:line="312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mallCaps/>
                <w:sz w:val="20"/>
                <w:szCs w:val="20"/>
              </w:rPr>
            </w:pPr>
            <w:r w:rsidRPr="00F306E8">
              <w:rPr>
                <w:smallCaps/>
                <w:sz w:val="20"/>
                <w:szCs w:val="20"/>
              </w:rPr>
              <w:t>119</w:t>
            </w:r>
          </w:p>
        </w:tc>
        <w:tc>
          <w:tcPr>
            <w:tcW w:w="1559" w:type="dxa"/>
            <w:tcPrChange w:id="174" w:author="Marie-Pier Robitaille (MSSS)" w:date="2024-05-28T08:43:00Z">
              <w:tcPr>
                <w:tcW w:w="1701" w:type="dxa"/>
                <w:gridSpan w:val="3"/>
              </w:tcPr>
            </w:tcPrChange>
          </w:tcPr>
          <w:p w14:paraId="54658DAC" w14:textId="36FBB325" w:rsidR="002C2C8C" w:rsidRPr="00F306E8" w:rsidRDefault="002C2C8C" w:rsidP="00FE6DB5">
            <w:pPr>
              <w:spacing w:before="40" w:after="40" w:line="312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mallCaps/>
                <w:sz w:val="20"/>
                <w:szCs w:val="20"/>
              </w:rPr>
            </w:pPr>
            <w:r w:rsidRPr="00F306E8">
              <w:rPr>
                <w:smallCaps/>
                <w:sz w:val="20"/>
                <w:szCs w:val="20"/>
              </w:rPr>
              <w:t>147</w:t>
            </w:r>
          </w:p>
        </w:tc>
        <w:tc>
          <w:tcPr>
            <w:tcW w:w="1559" w:type="dxa"/>
            <w:tcPrChange w:id="175" w:author="Marie-Pier Robitaille (MSSS)" w:date="2024-05-28T08:43:00Z">
              <w:tcPr>
                <w:tcW w:w="1701" w:type="dxa"/>
                <w:gridSpan w:val="3"/>
              </w:tcPr>
            </w:tcPrChange>
          </w:tcPr>
          <w:p w14:paraId="5A947612" w14:textId="3F5B43C4" w:rsidR="002C2C8C" w:rsidRPr="00F306E8" w:rsidRDefault="00773360" w:rsidP="00FE6DB5">
            <w:pPr>
              <w:spacing w:before="40" w:after="40" w:line="312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mallCaps/>
                <w:sz w:val="20"/>
                <w:szCs w:val="20"/>
              </w:rPr>
            </w:pPr>
            <w:ins w:id="176" w:author="Marie-Pier Robitaille (MSSS)" w:date="2024-05-28T08:56:00Z">
              <w:r>
                <w:rPr>
                  <w:smallCaps/>
                  <w:sz w:val="20"/>
                  <w:szCs w:val="20"/>
                </w:rPr>
                <w:t>120</w:t>
              </w:r>
            </w:ins>
          </w:p>
        </w:tc>
        <w:tc>
          <w:tcPr>
            <w:tcW w:w="2592" w:type="dxa"/>
            <w:tcPrChange w:id="177" w:author="Marie-Pier Robitaille (MSSS)" w:date="2024-05-28T08:43:00Z">
              <w:tcPr>
                <w:tcW w:w="3292" w:type="dxa"/>
                <w:gridSpan w:val="4"/>
              </w:tcPr>
            </w:tcPrChange>
          </w:tcPr>
          <w:p w14:paraId="2A358599" w14:textId="3F72C0DE" w:rsidR="002C2C8C" w:rsidRPr="00F306E8" w:rsidRDefault="002C2C8C" w:rsidP="00FE6DB5">
            <w:pPr>
              <w:spacing w:before="40" w:after="40" w:line="312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mallCaps/>
                <w:sz w:val="20"/>
                <w:szCs w:val="20"/>
              </w:rPr>
            </w:pPr>
            <w:r w:rsidRPr="00F306E8">
              <w:rPr>
                <w:smallCaps/>
                <w:sz w:val="20"/>
                <w:szCs w:val="20"/>
              </w:rPr>
              <w:t>26%</w:t>
            </w:r>
          </w:p>
        </w:tc>
      </w:tr>
      <w:tr w:rsidR="00EA72EC" w:rsidRPr="00AC15CE" w14:paraId="311370E6" w14:textId="77777777" w:rsidTr="00EA72E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trPrChange w:id="178" w:author="Marie-Pier Robitaille (MSSS)" w:date="2024-05-28T08:43:00Z">
            <w:trPr>
              <w:trHeight w:val="300"/>
            </w:trPr>
          </w:trPrChange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3" w:type="dxa"/>
            <w:tcPrChange w:id="179" w:author="Marie-Pier Robitaille (MSSS)" w:date="2024-05-28T08:43:00Z">
              <w:tcPr>
                <w:tcW w:w="1811" w:type="dxa"/>
              </w:tcPr>
            </w:tcPrChange>
          </w:tcPr>
          <w:p w14:paraId="23BB1403" w14:textId="77777777" w:rsidR="002C2C8C" w:rsidRPr="00F306E8" w:rsidRDefault="002C2C8C" w:rsidP="00FE6DB5">
            <w:pPr>
              <w:spacing w:before="40" w:after="40" w:line="312" w:lineRule="auto"/>
              <w:cnfStyle w:val="001000100000" w:firstRow="0" w:lastRow="0" w:firstColumn="1" w:lastColumn="0" w:oddVBand="0" w:evenVBand="0" w:oddHBand="1" w:evenHBand="0" w:firstRowFirstColumn="0" w:firstRowLastColumn="0" w:lastRowFirstColumn="0" w:lastRowLastColumn="0"/>
              <w:rPr>
                <w:b w:val="0"/>
                <w:bCs w:val="0"/>
                <w:sz w:val="20"/>
                <w:szCs w:val="20"/>
              </w:rPr>
            </w:pPr>
            <w:r w:rsidRPr="00F306E8">
              <w:rPr>
                <w:b w:val="0"/>
                <w:bCs w:val="0"/>
                <w:sz w:val="20"/>
                <w:szCs w:val="20"/>
              </w:rPr>
              <w:t>Infirmières retraitées</w:t>
            </w:r>
          </w:p>
        </w:tc>
        <w:tc>
          <w:tcPr>
            <w:tcW w:w="1559" w:type="dxa"/>
            <w:tcPrChange w:id="180" w:author="Marie-Pier Robitaille (MSSS)" w:date="2024-05-28T08:43:00Z">
              <w:tcPr>
                <w:tcW w:w="1701" w:type="dxa"/>
                <w:gridSpan w:val="3"/>
              </w:tcPr>
            </w:tcPrChange>
          </w:tcPr>
          <w:p w14:paraId="5AFB6DA3" w14:textId="77777777" w:rsidR="002C2C8C" w:rsidRPr="00F306E8" w:rsidRDefault="002C2C8C" w:rsidP="00FE6DB5">
            <w:pPr>
              <w:spacing w:before="40" w:after="40"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mallCaps/>
                <w:sz w:val="20"/>
                <w:szCs w:val="20"/>
              </w:rPr>
            </w:pPr>
            <w:r w:rsidRPr="00F306E8">
              <w:rPr>
                <w:smallCaps/>
                <w:sz w:val="20"/>
                <w:szCs w:val="20"/>
              </w:rPr>
              <w:t>7</w:t>
            </w:r>
          </w:p>
        </w:tc>
        <w:tc>
          <w:tcPr>
            <w:tcW w:w="1559" w:type="dxa"/>
            <w:tcPrChange w:id="181" w:author="Marie-Pier Robitaille (MSSS)" w:date="2024-05-28T08:43:00Z">
              <w:tcPr>
                <w:tcW w:w="1701" w:type="dxa"/>
                <w:gridSpan w:val="3"/>
              </w:tcPr>
            </w:tcPrChange>
          </w:tcPr>
          <w:p w14:paraId="7AA9E90B" w14:textId="61C59B8D" w:rsidR="002C2C8C" w:rsidRPr="00F306E8" w:rsidRDefault="002C2C8C" w:rsidP="00FE6DB5">
            <w:pPr>
              <w:spacing w:before="40" w:after="40"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mallCaps/>
                <w:sz w:val="20"/>
                <w:szCs w:val="20"/>
              </w:rPr>
            </w:pPr>
            <w:r w:rsidRPr="00F306E8">
              <w:rPr>
                <w:smallCaps/>
                <w:sz w:val="20"/>
                <w:szCs w:val="20"/>
              </w:rPr>
              <w:t>5</w:t>
            </w:r>
          </w:p>
        </w:tc>
        <w:tc>
          <w:tcPr>
            <w:tcW w:w="1559" w:type="dxa"/>
            <w:tcPrChange w:id="182" w:author="Marie-Pier Robitaille (MSSS)" w:date="2024-05-28T08:43:00Z">
              <w:tcPr>
                <w:tcW w:w="1701" w:type="dxa"/>
                <w:gridSpan w:val="3"/>
              </w:tcPr>
            </w:tcPrChange>
          </w:tcPr>
          <w:p w14:paraId="23825927" w14:textId="2916152D" w:rsidR="002C2C8C" w:rsidRPr="00F306E8" w:rsidRDefault="002C2C8C" w:rsidP="00FE6DB5">
            <w:pPr>
              <w:spacing w:before="40" w:after="40"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mallCaps/>
                <w:sz w:val="20"/>
                <w:szCs w:val="20"/>
              </w:rPr>
            </w:pPr>
            <w:r w:rsidRPr="00F306E8">
              <w:rPr>
                <w:smallCaps/>
                <w:sz w:val="20"/>
                <w:szCs w:val="20"/>
              </w:rPr>
              <w:t>8</w:t>
            </w:r>
          </w:p>
        </w:tc>
        <w:tc>
          <w:tcPr>
            <w:tcW w:w="1559" w:type="dxa"/>
            <w:tcPrChange w:id="183" w:author="Marie-Pier Robitaille (MSSS)" w:date="2024-05-28T08:43:00Z">
              <w:tcPr>
                <w:tcW w:w="1701" w:type="dxa"/>
                <w:gridSpan w:val="3"/>
              </w:tcPr>
            </w:tcPrChange>
          </w:tcPr>
          <w:p w14:paraId="06BB7750" w14:textId="1C7859BD" w:rsidR="002C2C8C" w:rsidRPr="00F306E8" w:rsidRDefault="00773360" w:rsidP="00FE6DB5">
            <w:pPr>
              <w:spacing w:before="40" w:after="40"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mallCaps/>
                <w:sz w:val="20"/>
                <w:szCs w:val="20"/>
              </w:rPr>
            </w:pPr>
            <w:ins w:id="184" w:author="Marie-Pier Robitaille (MSSS)" w:date="2024-05-28T08:55:00Z">
              <w:r>
                <w:rPr>
                  <w:smallCaps/>
                  <w:sz w:val="20"/>
                  <w:szCs w:val="20"/>
                </w:rPr>
                <w:t>3</w:t>
              </w:r>
            </w:ins>
          </w:p>
        </w:tc>
        <w:tc>
          <w:tcPr>
            <w:tcW w:w="2592" w:type="dxa"/>
            <w:tcPrChange w:id="185" w:author="Marie-Pier Robitaille (MSSS)" w:date="2024-05-28T08:43:00Z">
              <w:tcPr>
                <w:tcW w:w="3292" w:type="dxa"/>
                <w:gridSpan w:val="4"/>
              </w:tcPr>
            </w:tcPrChange>
          </w:tcPr>
          <w:p w14:paraId="635E3B3D" w14:textId="48FE578E" w:rsidR="002C2C8C" w:rsidRPr="00F306E8" w:rsidRDefault="002C2C8C" w:rsidP="00FE6DB5">
            <w:pPr>
              <w:spacing w:before="40" w:after="40"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mallCaps/>
                <w:sz w:val="20"/>
                <w:szCs w:val="20"/>
              </w:rPr>
            </w:pPr>
            <w:r w:rsidRPr="00F306E8">
              <w:rPr>
                <w:smallCaps/>
                <w:sz w:val="20"/>
                <w:szCs w:val="20"/>
              </w:rPr>
              <w:t>1</w:t>
            </w:r>
            <w:del w:id="186" w:author="Marie-Pier Robitaille (MSSS)" w:date="2024-05-28T08:59:00Z">
              <w:r w:rsidRPr="00F306E8" w:rsidDel="00773360">
                <w:rPr>
                  <w:smallCaps/>
                  <w:sz w:val="20"/>
                  <w:szCs w:val="20"/>
                </w:rPr>
                <w:delText>,5</w:delText>
              </w:r>
            </w:del>
            <w:r w:rsidRPr="00F306E8">
              <w:rPr>
                <w:smallCaps/>
                <w:sz w:val="20"/>
                <w:szCs w:val="20"/>
              </w:rPr>
              <w:t>%</w:t>
            </w:r>
          </w:p>
        </w:tc>
      </w:tr>
      <w:tr w:rsidR="00EA72EC" w:rsidRPr="00AC15CE" w14:paraId="5B297537" w14:textId="77777777" w:rsidTr="00EA72EC">
        <w:tblPrEx>
          <w:tblPrExChange w:id="187" w:author="Marie-Pier Robitaille (MSSS)" w:date="2024-05-28T08:43:00Z">
            <w:tblPrEx>
              <w:tblW w:w="11367" w:type="dxa"/>
            </w:tblPrEx>
          </w:tblPrExChange>
        </w:tblPrEx>
        <w:trPr>
          <w:trHeight w:val="543"/>
          <w:trPrChange w:id="188" w:author="Marie-Pier Robitaille (MSSS)" w:date="2024-05-28T08:43:00Z">
            <w:trPr>
              <w:gridAfter w:val="0"/>
              <w:trHeight w:val="543"/>
            </w:trPr>
          </w:trPrChange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3" w:type="dxa"/>
            <w:tcPrChange w:id="189" w:author="Marie-Pier Robitaille (MSSS)" w:date="2024-05-28T08:43:00Z">
              <w:tcPr>
                <w:tcW w:w="1811" w:type="dxa"/>
              </w:tcPr>
            </w:tcPrChange>
          </w:tcPr>
          <w:p w14:paraId="51DEE3F2" w14:textId="77777777" w:rsidR="002C2C8C" w:rsidRPr="00F306E8" w:rsidRDefault="002C2C8C" w:rsidP="00FE6DB5">
            <w:pPr>
              <w:spacing w:before="40" w:after="40" w:line="312" w:lineRule="auto"/>
              <w:rPr>
                <w:b w:val="0"/>
                <w:bCs w:val="0"/>
                <w:sz w:val="20"/>
                <w:szCs w:val="20"/>
              </w:rPr>
            </w:pPr>
            <w:r w:rsidRPr="00F306E8">
              <w:rPr>
                <w:b w:val="0"/>
                <w:bCs w:val="0"/>
                <w:sz w:val="20"/>
                <w:szCs w:val="20"/>
              </w:rPr>
              <w:t>Infirmières auxiliaires retraitées</w:t>
            </w:r>
          </w:p>
        </w:tc>
        <w:tc>
          <w:tcPr>
            <w:tcW w:w="1559" w:type="dxa"/>
            <w:tcPrChange w:id="190" w:author="Marie-Pier Robitaille (MSSS)" w:date="2024-05-28T08:43:00Z">
              <w:tcPr>
                <w:tcW w:w="1088" w:type="dxa"/>
                <w:gridSpan w:val="2"/>
              </w:tcPr>
            </w:tcPrChange>
          </w:tcPr>
          <w:p w14:paraId="6EDBA430" w14:textId="77777777" w:rsidR="002C2C8C" w:rsidRPr="00F306E8" w:rsidRDefault="002C2C8C" w:rsidP="00FE6DB5">
            <w:pPr>
              <w:spacing w:before="40" w:after="40" w:line="312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mallCaps/>
                <w:sz w:val="20"/>
                <w:szCs w:val="20"/>
              </w:rPr>
            </w:pPr>
            <w:r w:rsidRPr="00F306E8">
              <w:rPr>
                <w:smallCaps/>
                <w:sz w:val="20"/>
                <w:szCs w:val="20"/>
              </w:rPr>
              <w:t>2</w:t>
            </w:r>
          </w:p>
        </w:tc>
        <w:tc>
          <w:tcPr>
            <w:tcW w:w="1559" w:type="dxa"/>
            <w:tcPrChange w:id="191" w:author="Marie-Pier Robitaille (MSSS)" w:date="2024-05-28T08:43:00Z">
              <w:tcPr>
                <w:tcW w:w="2199" w:type="dxa"/>
                <w:gridSpan w:val="3"/>
              </w:tcPr>
            </w:tcPrChange>
          </w:tcPr>
          <w:p w14:paraId="7B36A724" w14:textId="477CD56D" w:rsidR="002C2C8C" w:rsidRPr="00F306E8" w:rsidRDefault="002C2C8C" w:rsidP="00FE6DB5">
            <w:pPr>
              <w:spacing w:before="40" w:after="40" w:line="312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mallCaps/>
                <w:sz w:val="20"/>
                <w:szCs w:val="20"/>
              </w:rPr>
            </w:pPr>
            <w:r w:rsidRPr="00F306E8">
              <w:rPr>
                <w:smallCaps/>
                <w:sz w:val="20"/>
                <w:szCs w:val="20"/>
              </w:rPr>
              <w:t>2</w:t>
            </w:r>
          </w:p>
        </w:tc>
        <w:tc>
          <w:tcPr>
            <w:tcW w:w="1559" w:type="dxa"/>
            <w:tcPrChange w:id="192" w:author="Marie-Pier Robitaille (MSSS)" w:date="2024-05-28T08:43:00Z">
              <w:tcPr>
                <w:tcW w:w="1418" w:type="dxa"/>
                <w:gridSpan w:val="3"/>
              </w:tcPr>
            </w:tcPrChange>
          </w:tcPr>
          <w:p w14:paraId="3ADDAE92" w14:textId="78D24AB7" w:rsidR="002C2C8C" w:rsidRPr="00F306E8" w:rsidRDefault="002C2C8C" w:rsidP="00FE6DB5">
            <w:pPr>
              <w:spacing w:before="40" w:after="40" w:line="312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mallCaps/>
                <w:sz w:val="20"/>
                <w:szCs w:val="20"/>
              </w:rPr>
            </w:pPr>
            <w:r w:rsidRPr="00F306E8">
              <w:rPr>
                <w:smallCaps/>
                <w:sz w:val="20"/>
                <w:szCs w:val="20"/>
              </w:rPr>
              <w:t>2</w:t>
            </w:r>
          </w:p>
        </w:tc>
        <w:tc>
          <w:tcPr>
            <w:tcW w:w="0" w:type="dxa"/>
            <w:tcPrChange w:id="193" w:author="Marie-Pier Robitaille (MSSS)" w:date="2024-05-28T08:43:00Z">
              <w:tcPr>
                <w:tcW w:w="1559" w:type="dxa"/>
                <w:gridSpan w:val="3"/>
              </w:tcPr>
            </w:tcPrChange>
          </w:tcPr>
          <w:p w14:paraId="146D7404" w14:textId="7E492346" w:rsidR="002C2C8C" w:rsidRPr="00F306E8" w:rsidRDefault="00773360" w:rsidP="00FE6DB5">
            <w:pPr>
              <w:spacing w:before="40" w:after="40" w:line="312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mallCaps/>
                <w:sz w:val="20"/>
                <w:szCs w:val="20"/>
              </w:rPr>
            </w:pPr>
            <w:ins w:id="194" w:author="Marie-Pier Robitaille (MSSS)" w:date="2024-05-28T08:57:00Z">
              <w:r>
                <w:rPr>
                  <w:smallCaps/>
                  <w:sz w:val="20"/>
                  <w:szCs w:val="20"/>
                </w:rPr>
                <w:t>0</w:t>
              </w:r>
            </w:ins>
          </w:p>
        </w:tc>
        <w:tc>
          <w:tcPr>
            <w:tcW w:w="2592" w:type="dxa"/>
            <w:tcPrChange w:id="195" w:author="Marie-Pier Robitaille (MSSS)" w:date="2024-05-28T08:43:00Z">
              <w:tcPr>
                <w:tcW w:w="3292" w:type="dxa"/>
                <w:gridSpan w:val="4"/>
              </w:tcPr>
            </w:tcPrChange>
          </w:tcPr>
          <w:p w14:paraId="7AB70AE2" w14:textId="2F26AEE0" w:rsidR="002C2C8C" w:rsidRPr="00F306E8" w:rsidRDefault="002C2C8C" w:rsidP="00FE6DB5">
            <w:pPr>
              <w:spacing w:before="40" w:after="40" w:line="312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mallCaps/>
                <w:sz w:val="20"/>
                <w:szCs w:val="20"/>
              </w:rPr>
            </w:pPr>
            <w:r w:rsidRPr="00F306E8">
              <w:rPr>
                <w:smallCaps/>
                <w:sz w:val="20"/>
                <w:szCs w:val="20"/>
              </w:rPr>
              <w:t>0</w:t>
            </w:r>
            <w:del w:id="196" w:author="Marie-Pier Robitaille (MSSS)" w:date="2024-05-28T08:59:00Z">
              <w:r w:rsidRPr="00F306E8" w:rsidDel="00773360">
                <w:rPr>
                  <w:smallCaps/>
                  <w:sz w:val="20"/>
                  <w:szCs w:val="20"/>
                </w:rPr>
                <w:delText>,5</w:delText>
              </w:r>
            </w:del>
            <w:r w:rsidRPr="00F306E8">
              <w:rPr>
                <w:smallCaps/>
                <w:sz w:val="20"/>
                <w:szCs w:val="20"/>
              </w:rPr>
              <w:t>%</w:t>
            </w:r>
          </w:p>
        </w:tc>
      </w:tr>
      <w:tr w:rsidR="00EA72EC" w:rsidRPr="00AC15CE" w14:paraId="6B872E6E" w14:textId="77777777" w:rsidTr="00EA72E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4"/>
          <w:trPrChange w:id="197" w:author="Marie-Pier Robitaille (MSSS)" w:date="2024-05-28T08:43:00Z">
            <w:trPr>
              <w:gridAfter w:val="0"/>
              <w:wAfter w:w="540" w:type="dxa"/>
              <w:trHeight w:val="324"/>
            </w:trPr>
          </w:trPrChange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3" w:type="dxa"/>
            <w:tcPrChange w:id="198" w:author="Marie-Pier Robitaille (MSSS)" w:date="2024-05-28T08:43:00Z">
              <w:tcPr>
                <w:tcW w:w="1811" w:type="dxa"/>
              </w:tcPr>
            </w:tcPrChange>
          </w:tcPr>
          <w:p w14:paraId="60829539" w14:textId="77777777" w:rsidR="002C2C8C" w:rsidRPr="00F306E8" w:rsidRDefault="002C2C8C" w:rsidP="00FE6DB5">
            <w:pPr>
              <w:spacing w:before="40" w:after="40" w:line="312" w:lineRule="auto"/>
              <w:cnfStyle w:val="001000100000" w:firstRow="0" w:lastRow="0" w:firstColumn="1" w:lastColumn="0" w:oddVBand="0" w:evenVBand="0" w:oddHBand="1" w:evenHBand="0" w:firstRowFirstColumn="0" w:firstRowLastColumn="0" w:lastRowFirstColumn="0" w:lastRowLastColumn="0"/>
            </w:pPr>
            <w:r w:rsidRPr="00F306E8">
              <w:t>Total</w:t>
            </w:r>
          </w:p>
        </w:tc>
        <w:tc>
          <w:tcPr>
            <w:tcW w:w="1559" w:type="dxa"/>
            <w:tcPrChange w:id="199" w:author="Marie-Pier Robitaille (MSSS)" w:date="2024-05-28T08:43:00Z">
              <w:tcPr>
                <w:tcW w:w="1088" w:type="dxa"/>
                <w:gridSpan w:val="2"/>
              </w:tcPr>
            </w:tcPrChange>
          </w:tcPr>
          <w:p w14:paraId="0CA3882C" w14:textId="77777777" w:rsidR="002C2C8C" w:rsidRPr="00F306E8" w:rsidRDefault="002C2C8C" w:rsidP="00FE6DB5">
            <w:pPr>
              <w:spacing w:before="40" w:after="40"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mallCaps/>
              </w:rPr>
            </w:pPr>
            <w:r w:rsidRPr="00F306E8">
              <w:rPr>
                <w:b/>
                <w:bCs/>
                <w:smallCaps/>
              </w:rPr>
              <w:t>389</w:t>
            </w:r>
          </w:p>
        </w:tc>
        <w:tc>
          <w:tcPr>
            <w:tcW w:w="1559" w:type="dxa"/>
            <w:tcPrChange w:id="200" w:author="Marie-Pier Robitaille (MSSS)" w:date="2024-05-28T08:43:00Z">
              <w:tcPr>
                <w:tcW w:w="2199" w:type="dxa"/>
                <w:gridSpan w:val="3"/>
              </w:tcPr>
            </w:tcPrChange>
          </w:tcPr>
          <w:p w14:paraId="78ABB900" w14:textId="07262FA2" w:rsidR="002C2C8C" w:rsidRPr="00F306E8" w:rsidRDefault="002C2C8C" w:rsidP="00FE6DB5">
            <w:pPr>
              <w:spacing w:before="40" w:after="40"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mallCaps/>
              </w:rPr>
            </w:pPr>
            <w:r w:rsidRPr="00F306E8">
              <w:rPr>
                <w:b/>
                <w:bCs/>
                <w:smallCaps/>
              </w:rPr>
              <w:t>462</w:t>
            </w:r>
          </w:p>
        </w:tc>
        <w:tc>
          <w:tcPr>
            <w:tcW w:w="1559" w:type="dxa"/>
            <w:tcPrChange w:id="201" w:author="Marie-Pier Robitaille (MSSS)" w:date="2024-05-28T08:43:00Z">
              <w:tcPr>
                <w:tcW w:w="1418" w:type="dxa"/>
                <w:gridSpan w:val="3"/>
              </w:tcPr>
            </w:tcPrChange>
          </w:tcPr>
          <w:p w14:paraId="538F6687" w14:textId="2430236E" w:rsidR="002C2C8C" w:rsidRPr="00F306E8" w:rsidRDefault="002C2C8C" w:rsidP="00FE6DB5">
            <w:pPr>
              <w:spacing w:before="40" w:after="40"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mallCaps/>
              </w:rPr>
            </w:pPr>
            <w:r w:rsidRPr="00F306E8">
              <w:rPr>
                <w:b/>
                <w:bCs/>
                <w:smallCaps/>
              </w:rPr>
              <w:t>530</w:t>
            </w:r>
          </w:p>
        </w:tc>
        <w:tc>
          <w:tcPr>
            <w:tcW w:w="0" w:type="dxa"/>
            <w:tcPrChange w:id="202" w:author="Marie-Pier Robitaille (MSSS)" w:date="2024-05-28T08:43:00Z">
              <w:tcPr>
                <w:tcW w:w="1559" w:type="dxa"/>
                <w:gridSpan w:val="3"/>
              </w:tcPr>
            </w:tcPrChange>
          </w:tcPr>
          <w:p w14:paraId="505C440B" w14:textId="2056508B" w:rsidR="002C2C8C" w:rsidRPr="00F306E8" w:rsidRDefault="00773360" w:rsidP="00FE6DB5">
            <w:pPr>
              <w:spacing w:before="40" w:after="40"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mallCaps/>
              </w:rPr>
            </w:pPr>
            <w:ins w:id="203" w:author="Marie-Pier Robitaille (MSSS)" w:date="2024-05-28T08:57:00Z">
              <w:r>
                <w:rPr>
                  <w:b/>
                  <w:bCs/>
                  <w:smallCaps/>
                </w:rPr>
                <w:t>455</w:t>
              </w:r>
            </w:ins>
          </w:p>
        </w:tc>
        <w:tc>
          <w:tcPr>
            <w:tcW w:w="2592" w:type="dxa"/>
            <w:tcPrChange w:id="204" w:author="Marie-Pier Robitaille (MSSS)" w:date="2024-05-28T08:43:00Z">
              <w:tcPr>
                <w:tcW w:w="3292" w:type="dxa"/>
                <w:gridSpan w:val="4"/>
              </w:tcPr>
            </w:tcPrChange>
          </w:tcPr>
          <w:p w14:paraId="6EE53DF7" w14:textId="46088828" w:rsidR="002C2C8C" w:rsidRPr="00F306E8" w:rsidRDefault="002C2C8C" w:rsidP="00FE6DB5">
            <w:pPr>
              <w:spacing w:before="40" w:after="40"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mallCaps/>
              </w:rPr>
            </w:pPr>
            <w:r w:rsidRPr="00F306E8">
              <w:rPr>
                <w:b/>
                <w:bCs/>
                <w:smallCaps/>
              </w:rPr>
              <w:t>100%</w:t>
            </w:r>
          </w:p>
        </w:tc>
      </w:tr>
    </w:tbl>
    <w:p w14:paraId="29771936" w14:textId="19DC740B" w:rsidR="008D54B6" w:rsidRDefault="008D54B6" w:rsidP="00D105EC">
      <w:pPr>
        <w:spacing w:after="80" w:line="312" w:lineRule="auto"/>
        <w:rPr>
          <w:sz w:val="20"/>
          <w:szCs w:val="20"/>
        </w:rPr>
      </w:pPr>
    </w:p>
    <w:p w14:paraId="07AD3C09" w14:textId="2499DB82" w:rsidR="00D11D81" w:rsidRDefault="0037174D" w:rsidP="004D6ED3">
      <w:pPr>
        <w:spacing w:after="80"/>
        <w:ind w:left="284" w:right="486" w:hanging="142"/>
        <w:rPr>
          <w:sz w:val="20"/>
          <w:szCs w:val="20"/>
        </w:rPr>
      </w:pPr>
      <w:r w:rsidRPr="00A977E0">
        <w:rPr>
          <w:b/>
          <w:bCs/>
          <w:smallCaps/>
          <w:sz w:val="20"/>
          <w:szCs w:val="20"/>
        </w:rPr>
        <w:t>*</w:t>
      </w:r>
      <w:r w:rsidR="004D6ED3">
        <w:rPr>
          <w:smallCaps/>
          <w:sz w:val="20"/>
          <w:szCs w:val="20"/>
        </w:rPr>
        <w:t xml:space="preserve"> </w:t>
      </w:r>
      <w:r w:rsidRPr="0037174D">
        <w:rPr>
          <w:sz w:val="20"/>
          <w:szCs w:val="20"/>
        </w:rPr>
        <w:t>L</w:t>
      </w:r>
      <w:r w:rsidR="00122BFD">
        <w:rPr>
          <w:sz w:val="20"/>
          <w:szCs w:val="20"/>
        </w:rPr>
        <w:t>es</w:t>
      </w:r>
      <w:r w:rsidRPr="0037174D">
        <w:rPr>
          <w:sz w:val="20"/>
          <w:szCs w:val="20"/>
        </w:rPr>
        <w:t xml:space="preserve"> donnée</w:t>
      </w:r>
      <w:r w:rsidR="00122BFD">
        <w:rPr>
          <w:sz w:val="20"/>
          <w:szCs w:val="20"/>
        </w:rPr>
        <w:t>s relative à ce titre d’emploi</w:t>
      </w:r>
      <w:r w:rsidRPr="0037174D">
        <w:rPr>
          <w:sz w:val="20"/>
          <w:szCs w:val="20"/>
        </w:rPr>
        <w:t xml:space="preserve"> </w:t>
      </w:r>
      <w:r w:rsidR="004D6ED3">
        <w:rPr>
          <w:sz w:val="20"/>
          <w:szCs w:val="20"/>
        </w:rPr>
        <w:t>ont été rectifiées</w:t>
      </w:r>
      <w:r w:rsidR="008425A6">
        <w:rPr>
          <w:sz w:val="20"/>
          <w:szCs w:val="20"/>
        </w:rPr>
        <w:t xml:space="preserve"> par les établissement</w:t>
      </w:r>
      <w:r w:rsidR="00FE6DB5">
        <w:rPr>
          <w:sz w:val="20"/>
          <w:szCs w:val="20"/>
        </w:rPr>
        <w:t>s</w:t>
      </w:r>
      <w:r w:rsidRPr="0037174D">
        <w:rPr>
          <w:sz w:val="20"/>
          <w:szCs w:val="20"/>
        </w:rPr>
        <w:t xml:space="preserve"> en P3</w:t>
      </w:r>
      <w:r w:rsidR="00122BFD">
        <w:rPr>
          <w:sz w:val="20"/>
          <w:szCs w:val="20"/>
        </w:rPr>
        <w:t xml:space="preserve">. Seules </w:t>
      </w:r>
      <w:r>
        <w:rPr>
          <w:sz w:val="20"/>
          <w:szCs w:val="20"/>
        </w:rPr>
        <w:t>les conseillères</w:t>
      </w:r>
      <w:r w:rsidR="00122BFD">
        <w:rPr>
          <w:sz w:val="20"/>
          <w:szCs w:val="20"/>
        </w:rPr>
        <w:t xml:space="preserve"> en soins</w:t>
      </w:r>
      <w:r>
        <w:rPr>
          <w:sz w:val="20"/>
          <w:szCs w:val="20"/>
        </w:rPr>
        <w:t xml:space="preserve"> </w:t>
      </w:r>
      <w:r w:rsidR="004D6ED3">
        <w:rPr>
          <w:sz w:val="20"/>
          <w:szCs w:val="20"/>
        </w:rPr>
        <w:t xml:space="preserve">formant </w:t>
      </w:r>
      <w:r>
        <w:rPr>
          <w:sz w:val="20"/>
          <w:szCs w:val="20"/>
        </w:rPr>
        <w:t xml:space="preserve">des aides-soignants </w:t>
      </w:r>
      <w:r w:rsidR="004D6ED3">
        <w:rPr>
          <w:sz w:val="20"/>
          <w:szCs w:val="20"/>
        </w:rPr>
        <w:t>y sont</w:t>
      </w:r>
      <w:r w:rsidR="00122BFD">
        <w:rPr>
          <w:sz w:val="20"/>
          <w:szCs w:val="20"/>
        </w:rPr>
        <w:t xml:space="preserve"> répertoriées</w:t>
      </w:r>
      <w:r w:rsidR="00F306E8">
        <w:rPr>
          <w:sz w:val="20"/>
          <w:szCs w:val="20"/>
        </w:rPr>
        <w:t xml:space="preserve">. Ainsi, </w:t>
      </w:r>
      <w:r>
        <w:rPr>
          <w:sz w:val="20"/>
          <w:szCs w:val="20"/>
        </w:rPr>
        <w:t xml:space="preserve">les conseillères qui </w:t>
      </w:r>
      <w:r w:rsidR="00122BFD">
        <w:rPr>
          <w:sz w:val="20"/>
          <w:szCs w:val="20"/>
        </w:rPr>
        <w:t>formeront</w:t>
      </w:r>
      <w:r>
        <w:rPr>
          <w:sz w:val="20"/>
          <w:szCs w:val="20"/>
        </w:rPr>
        <w:t xml:space="preserve"> des formateurs</w:t>
      </w:r>
      <w:r w:rsidR="00F306E8">
        <w:rPr>
          <w:sz w:val="20"/>
          <w:szCs w:val="20"/>
        </w:rPr>
        <w:t xml:space="preserve"> ne sont pas indiquées dans le tableau.</w:t>
      </w:r>
    </w:p>
    <w:p w14:paraId="6C06A31D" w14:textId="77777777" w:rsidR="00F306E8" w:rsidRDefault="00F306E8" w:rsidP="004D6ED3">
      <w:pPr>
        <w:spacing w:after="80"/>
        <w:ind w:left="284" w:right="486" w:hanging="142"/>
        <w:rPr>
          <w:sz w:val="20"/>
          <w:szCs w:val="20"/>
        </w:rPr>
      </w:pPr>
    </w:p>
    <w:p w14:paraId="08341854" w14:textId="12C255B4" w:rsidR="001D0D6A" w:rsidRPr="00F306E8" w:rsidRDefault="00F306E8" w:rsidP="00F306E8">
      <w:pPr>
        <w:spacing w:after="80"/>
        <w:ind w:left="284" w:right="-7" w:hanging="142"/>
        <w:rPr>
          <w:b/>
          <w:bCs/>
          <w:sz w:val="20"/>
          <w:szCs w:val="20"/>
        </w:rPr>
      </w:pPr>
      <w:r w:rsidRPr="00F306E8">
        <w:rPr>
          <w:b/>
          <w:bCs/>
          <w:sz w:val="20"/>
          <w:szCs w:val="20"/>
        </w:rPr>
        <w:t>Graphique : Nombre de formateur par titre d’emploi (données cumulative</w:t>
      </w:r>
      <w:r>
        <w:rPr>
          <w:b/>
          <w:bCs/>
          <w:sz w:val="20"/>
          <w:szCs w:val="20"/>
        </w:rPr>
        <w:t>s</w:t>
      </w:r>
      <w:r w:rsidRPr="00F306E8">
        <w:rPr>
          <w:b/>
          <w:bCs/>
          <w:sz w:val="20"/>
          <w:szCs w:val="20"/>
        </w:rPr>
        <w:t xml:space="preserve"> à chaque par période)</w:t>
      </w:r>
    </w:p>
    <w:p w14:paraId="4D0721F4" w14:textId="7C52C91C" w:rsidR="00F306E8" w:rsidRDefault="00F306E8" w:rsidP="004D6ED3">
      <w:pPr>
        <w:spacing w:after="80"/>
        <w:ind w:left="284" w:right="486" w:hanging="142"/>
        <w:rPr>
          <w:sz w:val="20"/>
          <w:szCs w:val="20"/>
        </w:rPr>
      </w:pPr>
    </w:p>
    <w:p w14:paraId="71B51034" w14:textId="02D9E5D5" w:rsidR="001D0D6A" w:rsidRDefault="00F306E8" w:rsidP="004D6ED3">
      <w:pPr>
        <w:spacing w:after="80"/>
        <w:ind w:left="284" w:right="486" w:hanging="142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61312" behindDoc="0" locked="0" layoutInCell="1" allowOverlap="1" wp14:anchorId="4963C9E2" wp14:editId="451CEAE0">
            <wp:simplePos x="0" y="0"/>
            <wp:positionH relativeFrom="margin">
              <wp:align>right</wp:align>
            </wp:positionH>
            <wp:positionV relativeFrom="paragraph">
              <wp:posOffset>3175</wp:posOffset>
            </wp:positionV>
            <wp:extent cx="5486400" cy="3372485"/>
            <wp:effectExtent l="0" t="0" r="0" b="18415"/>
            <wp:wrapNone/>
            <wp:docPr id="3" name="Graphique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A2009E4" w14:textId="77777777" w:rsidR="001D0D6A" w:rsidRDefault="001D0D6A" w:rsidP="004D6ED3">
      <w:pPr>
        <w:spacing w:after="80"/>
        <w:ind w:left="284" w:right="486" w:hanging="142"/>
        <w:rPr>
          <w:sz w:val="20"/>
          <w:szCs w:val="20"/>
        </w:rPr>
      </w:pPr>
    </w:p>
    <w:p w14:paraId="3CFB9F58" w14:textId="376C40CA" w:rsidR="001D0D6A" w:rsidRDefault="001D0D6A" w:rsidP="004D6ED3">
      <w:pPr>
        <w:spacing w:after="80"/>
        <w:ind w:left="284" w:right="486" w:hanging="142"/>
        <w:rPr>
          <w:sz w:val="20"/>
          <w:szCs w:val="20"/>
        </w:rPr>
      </w:pPr>
    </w:p>
    <w:p w14:paraId="545A2DB4" w14:textId="237D50C2" w:rsidR="001D0D6A" w:rsidRDefault="001D0D6A" w:rsidP="004D6ED3">
      <w:pPr>
        <w:spacing w:after="80"/>
        <w:ind w:left="284" w:right="486" w:hanging="142"/>
        <w:rPr>
          <w:sz w:val="20"/>
          <w:szCs w:val="20"/>
        </w:rPr>
      </w:pPr>
    </w:p>
    <w:p w14:paraId="27EFE8BA" w14:textId="3D0D9EE0" w:rsidR="001D0D6A" w:rsidRDefault="001D0D6A" w:rsidP="004D6ED3">
      <w:pPr>
        <w:spacing w:after="80"/>
        <w:ind w:left="284" w:right="486" w:hanging="142"/>
        <w:rPr>
          <w:sz w:val="20"/>
          <w:szCs w:val="20"/>
        </w:rPr>
      </w:pPr>
    </w:p>
    <w:p w14:paraId="73D41DA7" w14:textId="77777777" w:rsidR="001D0D6A" w:rsidRDefault="001D0D6A" w:rsidP="004D6ED3">
      <w:pPr>
        <w:spacing w:after="80"/>
        <w:ind w:left="284" w:right="486" w:hanging="142"/>
        <w:rPr>
          <w:sz w:val="20"/>
          <w:szCs w:val="20"/>
        </w:rPr>
      </w:pPr>
    </w:p>
    <w:p w14:paraId="6E20BE4C" w14:textId="77777777" w:rsidR="001D0D6A" w:rsidRDefault="001D0D6A" w:rsidP="004D6ED3">
      <w:pPr>
        <w:spacing w:after="80"/>
        <w:ind w:left="284" w:right="486" w:hanging="142"/>
        <w:rPr>
          <w:sz w:val="20"/>
          <w:szCs w:val="20"/>
        </w:rPr>
      </w:pPr>
    </w:p>
    <w:p w14:paraId="1B6BDB79" w14:textId="77777777" w:rsidR="001D0D6A" w:rsidRDefault="001D0D6A" w:rsidP="004D6ED3">
      <w:pPr>
        <w:spacing w:after="80"/>
        <w:ind w:left="284" w:right="486" w:hanging="142"/>
        <w:rPr>
          <w:sz w:val="20"/>
          <w:szCs w:val="20"/>
        </w:rPr>
      </w:pPr>
    </w:p>
    <w:p w14:paraId="7734AFED" w14:textId="77777777" w:rsidR="001D0D6A" w:rsidRDefault="001D0D6A" w:rsidP="004D6ED3">
      <w:pPr>
        <w:spacing w:after="80"/>
        <w:ind w:left="284" w:right="486" w:hanging="142"/>
        <w:rPr>
          <w:sz w:val="20"/>
          <w:szCs w:val="20"/>
        </w:rPr>
      </w:pPr>
    </w:p>
    <w:p w14:paraId="137158CD" w14:textId="77777777" w:rsidR="001D0D6A" w:rsidRDefault="001D0D6A" w:rsidP="004D6ED3">
      <w:pPr>
        <w:spacing w:after="80"/>
        <w:ind w:left="284" w:right="486" w:hanging="142"/>
        <w:rPr>
          <w:sz w:val="20"/>
          <w:szCs w:val="20"/>
        </w:rPr>
      </w:pPr>
    </w:p>
    <w:p w14:paraId="22346528" w14:textId="77777777" w:rsidR="001D0D6A" w:rsidRDefault="001D0D6A" w:rsidP="004D6ED3">
      <w:pPr>
        <w:spacing w:after="80"/>
        <w:ind w:left="284" w:right="486" w:hanging="142"/>
        <w:rPr>
          <w:sz w:val="20"/>
          <w:szCs w:val="20"/>
        </w:rPr>
      </w:pPr>
    </w:p>
    <w:p w14:paraId="27836C47" w14:textId="77777777" w:rsidR="001D0D6A" w:rsidRDefault="001D0D6A" w:rsidP="004D6ED3">
      <w:pPr>
        <w:spacing w:after="80"/>
        <w:ind w:left="284" w:right="486" w:hanging="142"/>
        <w:rPr>
          <w:sz w:val="20"/>
          <w:szCs w:val="20"/>
        </w:rPr>
      </w:pPr>
    </w:p>
    <w:p w14:paraId="3E8B720B" w14:textId="77777777" w:rsidR="001D0D6A" w:rsidRDefault="001D0D6A" w:rsidP="004D6ED3">
      <w:pPr>
        <w:spacing w:after="80"/>
        <w:ind w:left="284" w:right="486" w:hanging="142"/>
        <w:rPr>
          <w:sz w:val="20"/>
          <w:szCs w:val="20"/>
        </w:rPr>
      </w:pPr>
    </w:p>
    <w:p w14:paraId="1AF6D8E5" w14:textId="77777777" w:rsidR="001D0D6A" w:rsidRDefault="001D0D6A" w:rsidP="004D6ED3">
      <w:pPr>
        <w:spacing w:after="80"/>
        <w:ind w:left="284" w:right="486" w:hanging="142"/>
        <w:rPr>
          <w:sz w:val="20"/>
          <w:szCs w:val="20"/>
        </w:rPr>
      </w:pPr>
    </w:p>
    <w:p w14:paraId="2B85D448" w14:textId="318164AD" w:rsidR="001D0D6A" w:rsidRDefault="001D0D6A" w:rsidP="004D6ED3">
      <w:pPr>
        <w:spacing w:after="80"/>
        <w:ind w:left="284" w:right="486" w:hanging="142"/>
        <w:rPr>
          <w:sz w:val="20"/>
          <w:szCs w:val="20"/>
        </w:rPr>
      </w:pPr>
    </w:p>
    <w:p w14:paraId="608072F2" w14:textId="55C94034" w:rsidR="001D0D6A" w:rsidRPr="0037174D" w:rsidRDefault="001D0D6A" w:rsidP="004D6ED3">
      <w:pPr>
        <w:spacing w:after="80"/>
        <w:ind w:left="284" w:right="486" w:hanging="142"/>
        <w:rPr>
          <w:sz w:val="20"/>
          <w:szCs w:val="20"/>
        </w:rPr>
      </w:pPr>
    </w:p>
    <w:p w14:paraId="0850FA0D" w14:textId="59BADAE8" w:rsidR="00D105EC" w:rsidRDefault="00D105EC" w:rsidP="004C1690">
      <w:pPr>
        <w:spacing w:after="80"/>
        <w:rPr>
          <w:b/>
          <w:bCs/>
          <w:smallCaps/>
          <w:sz w:val="20"/>
          <w:szCs w:val="20"/>
        </w:rPr>
      </w:pPr>
    </w:p>
    <w:p w14:paraId="4299FE35" w14:textId="64FB780D" w:rsidR="008D54B6" w:rsidRDefault="008D54B6" w:rsidP="00F306E8">
      <w:pPr>
        <w:spacing w:after="20"/>
        <w:rPr>
          <w:sz w:val="18"/>
          <w:szCs w:val="18"/>
        </w:rPr>
      </w:pPr>
      <w:r w:rsidRPr="004C1690">
        <w:rPr>
          <w:sz w:val="18"/>
          <w:szCs w:val="18"/>
        </w:rPr>
        <w:t>Direction des soins et des services infirmier</w:t>
      </w:r>
      <w:r w:rsidR="004C1690" w:rsidRPr="004C1690">
        <w:rPr>
          <w:sz w:val="18"/>
          <w:szCs w:val="18"/>
        </w:rPr>
        <w:t>s</w:t>
      </w:r>
    </w:p>
    <w:p w14:paraId="07E4321E" w14:textId="04770930" w:rsidR="00D105EC" w:rsidRPr="004C1690" w:rsidRDefault="00D105EC" w:rsidP="00F306E8">
      <w:pPr>
        <w:spacing w:after="20"/>
        <w:rPr>
          <w:sz w:val="18"/>
          <w:szCs w:val="18"/>
        </w:rPr>
      </w:pPr>
      <w:r>
        <w:rPr>
          <w:sz w:val="18"/>
          <w:szCs w:val="18"/>
        </w:rPr>
        <w:t xml:space="preserve">Direction générale adjointe des affaires professionnelles et </w:t>
      </w:r>
      <w:r w:rsidR="00122BFD">
        <w:rPr>
          <w:sz w:val="18"/>
          <w:szCs w:val="18"/>
        </w:rPr>
        <w:t>de la santé numérique</w:t>
      </w:r>
    </w:p>
    <w:p w14:paraId="50F651A2" w14:textId="564BD241" w:rsidR="004C1690" w:rsidRDefault="004C1690" w:rsidP="00F306E8">
      <w:pPr>
        <w:spacing w:after="20"/>
        <w:rPr>
          <w:sz w:val="18"/>
          <w:szCs w:val="18"/>
        </w:rPr>
      </w:pPr>
      <w:r w:rsidRPr="004C1690">
        <w:rPr>
          <w:sz w:val="18"/>
          <w:szCs w:val="18"/>
        </w:rPr>
        <w:t>Direction générale des affaires universitaires, médicales, infirmières et pharmaceutiques</w:t>
      </w:r>
    </w:p>
    <w:p w14:paraId="155C2A46" w14:textId="5C22BEE8" w:rsidR="004C1690" w:rsidRPr="004C1690" w:rsidRDefault="00F306E8" w:rsidP="00F306E8">
      <w:pPr>
        <w:spacing w:after="20"/>
        <w:rPr>
          <w:sz w:val="18"/>
          <w:szCs w:val="18"/>
        </w:rPr>
      </w:pPr>
      <w:del w:id="205" w:author="Marie-Pier Robitaille (MSSS)" w:date="2024-05-28T09:00:00Z">
        <w:r w:rsidDel="00773360">
          <w:rPr>
            <w:sz w:val="18"/>
            <w:szCs w:val="18"/>
          </w:rPr>
          <w:delText xml:space="preserve">Février </w:delText>
        </w:r>
      </w:del>
      <w:ins w:id="206" w:author="Marie-Pier Robitaille (MSSS)" w:date="2024-05-28T09:00:00Z">
        <w:r w:rsidR="00773360">
          <w:rPr>
            <w:sz w:val="18"/>
            <w:szCs w:val="18"/>
          </w:rPr>
          <w:t xml:space="preserve">Mai </w:t>
        </w:r>
      </w:ins>
      <w:r>
        <w:rPr>
          <w:sz w:val="18"/>
          <w:szCs w:val="18"/>
        </w:rPr>
        <w:t>2024</w:t>
      </w:r>
    </w:p>
    <w:sectPr w:rsidR="004C1690" w:rsidRPr="004C1690" w:rsidSect="00855862">
      <w:headerReference w:type="even" r:id="rId12"/>
      <w:headerReference w:type="default" r:id="rId13"/>
      <w:headerReference w:type="first" r:id="rId14"/>
      <w:pgSz w:w="12240" w:h="15840"/>
      <w:pgMar w:top="1440" w:right="1800" w:bottom="1440" w:left="1800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4841F7" w14:textId="77777777" w:rsidR="00E5109E" w:rsidRDefault="00E5109E" w:rsidP="00F018A7">
      <w:pPr>
        <w:spacing w:after="0" w:line="240" w:lineRule="auto"/>
      </w:pPr>
      <w:r>
        <w:separator/>
      </w:r>
    </w:p>
  </w:endnote>
  <w:endnote w:type="continuationSeparator" w:id="0">
    <w:p w14:paraId="35C0F303" w14:textId="77777777" w:rsidR="00E5109E" w:rsidRDefault="00E5109E" w:rsidP="00F018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376C1C" w14:textId="77777777" w:rsidR="00E5109E" w:rsidRDefault="00E5109E">
      <w:pPr>
        <w:pStyle w:val="Pieddepage"/>
      </w:pPr>
    </w:p>
    <w:p w14:paraId="133B380E" w14:textId="77777777" w:rsidR="00E5109E" w:rsidRDefault="00E5109E"/>
    <w:p w14:paraId="61E2284E" w14:textId="77777777" w:rsidR="00E5109E" w:rsidRDefault="00E5109E">
      <w:pPr>
        <w:pStyle w:val="En-tte"/>
      </w:pPr>
    </w:p>
    <w:p w14:paraId="3C313385" w14:textId="77777777" w:rsidR="00E5109E" w:rsidRDefault="00E5109E"/>
    <w:p w14:paraId="46924078" w14:textId="77777777" w:rsidR="00E5109E" w:rsidRDefault="00E5109E">
      <w:pPr>
        <w:pStyle w:val="Pieddepage"/>
      </w:pPr>
    </w:p>
    <w:p w14:paraId="73C01C8C" w14:textId="77777777" w:rsidR="00E5109E" w:rsidRDefault="00E5109E"/>
    <w:p w14:paraId="2C1428B6" w14:textId="77777777" w:rsidR="00E5109E" w:rsidRDefault="00E5109E">
      <w:pPr>
        <w:pStyle w:val="Pieddepage"/>
      </w:pPr>
    </w:p>
    <w:p w14:paraId="1C6A9FB7" w14:textId="77777777" w:rsidR="00E5109E" w:rsidRDefault="00E5109E"/>
    <w:p w14:paraId="417E01E7" w14:textId="77777777" w:rsidR="00E5109E" w:rsidRDefault="00E5109E">
      <w:pPr>
        <w:pStyle w:val="En-tte"/>
      </w:pPr>
    </w:p>
    <w:p w14:paraId="1A1BCD44" w14:textId="77777777" w:rsidR="00E5109E" w:rsidRDefault="00E5109E"/>
    <w:p w14:paraId="379E7515" w14:textId="77777777" w:rsidR="00E5109E" w:rsidRDefault="00E5109E" w:rsidP="00F018A7">
      <w:pPr>
        <w:spacing w:after="0" w:line="240" w:lineRule="auto"/>
      </w:pPr>
      <w:r>
        <w:separator/>
      </w:r>
    </w:p>
  </w:footnote>
  <w:footnote w:type="continuationSeparator" w:id="0">
    <w:p w14:paraId="41069F1D" w14:textId="77777777" w:rsidR="00E5109E" w:rsidRDefault="00E5109E" w:rsidP="00F018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D91488" w14:textId="77777777" w:rsidR="00B439C0" w:rsidRDefault="00B439C0">
    <w:pPr>
      <w:pStyle w:val="En-tte"/>
    </w:pPr>
  </w:p>
  <w:p w14:paraId="0678F845" w14:textId="77777777" w:rsidR="00B439C0" w:rsidRDefault="00B439C0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222E12" w14:textId="1333A3FE" w:rsidR="00B439C0" w:rsidRDefault="00B439C0"/>
  <w:p w14:paraId="055601C6" w14:textId="77777777" w:rsidR="008D54B6" w:rsidRDefault="008D54B6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6B0E53" w14:textId="5679BD65" w:rsidR="008D54B6" w:rsidRDefault="008D54B6">
    <w:pPr>
      <w:pStyle w:val="En-tte"/>
    </w:pPr>
    <w:r>
      <w:rPr>
        <w:noProof/>
      </w:rPr>
      <w:drawing>
        <wp:anchor distT="0" distB="0" distL="114300" distR="114300" simplePos="0" relativeHeight="251659264" behindDoc="1" locked="0" layoutInCell="1" allowOverlap="1" wp14:anchorId="1763A575" wp14:editId="4BFA1D03">
          <wp:simplePos x="0" y="0"/>
          <wp:positionH relativeFrom="column">
            <wp:posOffset>-824344</wp:posOffset>
          </wp:positionH>
          <wp:positionV relativeFrom="paragraph">
            <wp:posOffset>-200891</wp:posOffset>
          </wp:positionV>
          <wp:extent cx="1385454" cy="533977"/>
          <wp:effectExtent l="0" t="0" r="5715" b="0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92755" cy="53679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6D5F38"/>
    <w:multiLevelType w:val="hybridMultilevel"/>
    <w:tmpl w:val="E76A64A0"/>
    <w:lvl w:ilvl="0" w:tplc="58FAD7A2">
      <w:start w:val="1"/>
      <w:numFmt w:val="bullet"/>
      <w:lvlText w:val=""/>
      <w:lvlJc w:val="left"/>
      <w:pPr>
        <w:ind w:left="1068" w:hanging="360"/>
      </w:pPr>
      <w:rPr>
        <w:rFonts w:ascii="Symbol" w:eastAsiaTheme="minorHAnsi" w:hAnsi="Symbol" w:cstheme="minorBidi" w:hint="default"/>
      </w:rPr>
    </w:lvl>
    <w:lvl w:ilvl="1" w:tplc="0C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0D203601"/>
    <w:multiLevelType w:val="hybridMultilevel"/>
    <w:tmpl w:val="D1E02D94"/>
    <w:lvl w:ilvl="0" w:tplc="D3748B1A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5F3619"/>
    <w:multiLevelType w:val="hybridMultilevel"/>
    <w:tmpl w:val="32B4A194"/>
    <w:lvl w:ilvl="0" w:tplc="0C0C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" w15:restartNumberingAfterBreak="0">
    <w:nsid w:val="1D127643"/>
    <w:multiLevelType w:val="hybridMultilevel"/>
    <w:tmpl w:val="7250E5FA"/>
    <w:lvl w:ilvl="0" w:tplc="DCB48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54497D"/>
    <w:multiLevelType w:val="hybridMultilevel"/>
    <w:tmpl w:val="E41EF87C"/>
    <w:lvl w:ilvl="0" w:tplc="6BEA889A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4B26F8"/>
    <w:multiLevelType w:val="hybridMultilevel"/>
    <w:tmpl w:val="CBA655C4"/>
    <w:lvl w:ilvl="0" w:tplc="B86A2AD0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7031E5"/>
    <w:multiLevelType w:val="hybridMultilevel"/>
    <w:tmpl w:val="53847952"/>
    <w:lvl w:ilvl="0" w:tplc="0276CA6E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8D32B4"/>
    <w:multiLevelType w:val="hybridMultilevel"/>
    <w:tmpl w:val="300A74E6"/>
    <w:lvl w:ilvl="0" w:tplc="21229470">
      <w:start w:val="389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1544277"/>
    <w:multiLevelType w:val="hybridMultilevel"/>
    <w:tmpl w:val="828258B4"/>
    <w:lvl w:ilvl="0" w:tplc="72BC0826">
      <w:start w:val="1"/>
      <w:numFmt w:val="upperRoman"/>
      <w:lvlText w:val="%1-"/>
      <w:lvlJc w:val="left"/>
      <w:pPr>
        <w:ind w:left="720" w:hanging="72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17793865">
    <w:abstractNumId w:val="7"/>
  </w:num>
  <w:num w:numId="2" w16cid:durableId="1625964415">
    <w:abstractNumId w:val="8"/>
  </w:num>
  <w:num w:numId="3" w16cid:durableId="922682048">
    <w:abstractNumId w:val="4"/>
  </w:num>
  <w:num w:numId="4" w16cid:durableId="1389110944">
    <w:abstractNumId w:val="6"/>
  </w:num>
  <w:num w:numId="5" w16cid:durableId="1696341343">
    <w:abstractNumId w:val="1"/>
  </w:num>
  <w:num w:numId="6" w16cid:durableId="787358504">
    <w:abstractNumId w:val="3"/>
  </w:num>
  <w:num w:numId="7" w16cid:durableId="310982163">
    <w:abstractNumId w:val="0"/>
  </w:num>
  <w:num w:numId="8" w16cid:durableId="1924945907">
    <w:abstractNumId w:val="5"/>
  </w:num>
  <w:num w:numId="9" w16cid:durableId="784736861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Marie-Pier Robitaille">
    <w15:presenceInfo w15:providerId="AD" w15:userId="S::marie-pier.robitaille@msss.gouv.qc.ca::2ffdbe5a-59aa-4abc-aa7a-16069e85c3cd"/>
  </w15:person>
  <w15:person w15:author="Marie-Pier Robitaille (MSSS)">
    <w15:presenceInfo w15:providerId="AD" w15:userId="S::marie-pier.robitaille@msss.gouv.qc.ca::2ffdbe5a-59aa-4abc-aa7a-16069e85c3c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18A7"/>
    <w:rsid w:val="000119E3"/>
    <w:rsid w:val="00042B27"/>
    <w:rsid w:val="000435CB"/>
    <w:rsid w:val="00073084"/>
    <w:rsid w:val="00102487"/>
    <w:rsid w:val="00106FA7"/>
    <w:rsid w:val="00122BFD"/>
    <w:rsid w:val="00180BEA"/>
    <w:rsid w:val="00184B33"/>
    <w:rsid w:val="0019447A"/>
    <w:rsid w:val="001C2E06"/>
    <w:rsid w:val="001D0D6A"/>
    <w:rsid w:val="002163AF"/>
    <w:rsid w:val="00294099"/>
    <w:rsid w:val="002C2C8C"/>
    <w:rsid w:val="00337E4F"/>
    <w:rsid w:val="00351299"/>
    <w:rsid w:val="0037174D"/>
    <w:rsid w:val="003960DF"/>
    <w:rsid w:val="003E7D61"/>
    <w:rsid w:val="00461BD8"/>
    <w:rsid w:val="00481541"/>
    <w:rsid w:val="00492E63"/>
    <w:rsid w:val="004C1690"/>
    <w:rsid w:val="004C3255"/>
    <w:rsid w:val="004D6ED3"/>
    <w:rsid w:val="00516859"/>
    <w:rsid w:val="00522854"/>
    <w:rsid w:val="00522924"/>
    <w:rsid w:val="005247C1"/>
    <w:rsid w:val="00565501"/>
    <w:rsid w:val="0059671B"/>
    <w:rsid w:val="005D12D8"/>
    <w:rsid w:val="006057A0"/>
    <w:rsid w:val="006D0A57"/>
    <w:rsid w:val="00757C00"/>
    <w:rsid w:val="00773360"/>
    <w:rsid w:val="007D1FFC"/>
    <w:rsid w:val="007E14FC"/>
    <w:rsid w:val="00820649"/>
    <w:rsid w:val="008425A6"/>
    <w:rsid w:val="0084290F"/>
    <w:rsid w:val="00855862"/>
    <w:rsid w:val="00885CE7"/>
    <w:rsid w:val="00895312"/>
    <w:rsid w:val="008D54B6"/>
    <w:rsid w:val="008E1FA9"/>
    <w:rsid w:val="0090370D"/>
    <w:rsid w:val="00934F8E"/>
    <w:rsid w:val="009A7EE2"/>
    <w:rsid w:val="009B325B"/>
    <w:rsid w:val="009C2D61"/>
    <w:rsid w:val="00A220AD"/>
    <w:rsid w:val="00A23407"/>
    <w:rsid w:val="00A43BE8"/>
    <w:rsid w:val="00A943BF"/>
    <w:rsid w:val="00A977E0"/>
    <w:rsid w:val="00AB4204"/>
    <w:rsid w:val="00AC15CE"/>
    <w:rsid w:val="00AC7B5A"/>
    <w:rsid w:val="00B1450D"/>
    <w:rsid w:val="00B439C0"/>
    <w:rsid w:val="00B43CEA"/>
    <w:rsid w:val="00B50EA1"/>
    <w:rsid w:val="00B52365"/>
    <w:rsid w:val="00B9611A"/>
    <w:rsid w:val="00BB4908"/>
    <w:rsid w:val="00BF16C7"/>
    <w:rsid w:val="00C0613F"/>
    <w:rsid w:val="00C231CC"/>
    <w:rsid w:val="00C82246"/>
    <w:rsid w:val="00CE6113"/>
    <w:rsid w:val="00D06059"/>
    <w:rsid w:val="00D105EC"/>
    <w:rsid w:val="00D11D81"/>
    <w:rsid w:val="00DD56E3"/>
    <w:rsid w:val="00E5109E"/>
    <w:rsid w:val="00EA72EC"/>
    <w:rsid w:val="00EE54FA"/>
    <w:rsid w:val="00EF324C"/>
    <w:rsid w:val="00F018A7"/>
    <w:rsid w:val="00F306E8"/>
    <w:rsid w:val="00F517E6"/>
    <w:rsid w:val="00F6170E"/>
    <w:rsid w:val="00F66EF8"/>
    <w:rsid w:val="00FB7677"/>
    <w:rsid w:val="00FE6DB5"/>
    <w:rsid w:val="00FF14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C825F8"/>
  <w15:docId w15:val="{E730F26B-0DCB-400B-9F87-0E5D6DD4D0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F018A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018A7"/>
  </w:style>
  <w:style w:type="paragraph" w:styleId="Pieddepage">
    <w:name w:val="footer"/>
    <w:basedOn w:val="Normal"/>
    <w:link w:val="PieddepageCar"/>
    <w:uiPriority w:val="99"/>
    <w:unhideWhenUsed/>
    <w:rsid w:val="00F018A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018A7"/>
  </w:style>
  <w:style w:type="character" w:styleId="Marquedecommentaire">
    <w:name w:val="annotation reference"/>
    <w:basedOn w:val="Policepardfaut"/>
    <w:uiPriority w:val="99"/>
    <w:semiHidden/>
    <w:unhideWhenUsed/>
    <w:rsid w:val="00A220A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A220AD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A220AD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220AD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220AD"/>
    <w:rPr>
      <w:b/>
      <w:bCs/>
      <w:sz w:val="20"/>
      <w:szCs w:val="20"/>
    </w:rPr>
  </w:style>
  <w:style w:type="paragraph" w:styleId="Rvision">
    <w:name w:val="Revision"/>
    <w:hidden/>
    <w:uiPriority w:val="99"/>
    <w:semiHidden/>
    <w:rsid w:val="00A220AD"/>
    <w:pPr>
      <w:spacing w:after="0" w:line="240" w:lineRule="auto"/>
    </w:pPr>
  </w:style>
  <w:style w:type="table" w:styleId="Grilledutableau">
    <w:name w:val="Table Grid"/>
    <w:basedOn w:val="TableauNormal"/>
    <w:uiPriority w:val="39"/>
    <w:rsid w:val="00A220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Grille5Fonc-Accentuation1">
    <w:name w:val="Grid Table 5 Dark Accent 1"/>
    <w:basedOn w:val="TableauNormal"/>
    <w:uiPriority w:val="50"/>
    <w:rsid w:val="001C2E06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B4C6E7" w:themeFill="accent1" w:themeFillTint="66"/>
      </w:tcPr>
    </w:tblStylePr>
  </w:style>
  <w:style w:type="paragraph" w:styleId="Paragraphedeliste">
    <w:name w:val="List Paragraph"/>
    <w:basedOn w:val="Normal"/>
    <w:uiPriority w:val="34"/>
    <w:qFormat/>
    <w:rsid w:val="00337E4F"/>
    <w:pPr>
      <w:ind w:left="720"/>
      <w:contextualSpacing/>
    </w:pPr>
  </w:style>
  <w:style w:type="table" w:styleId="TableauGrille4-Accentuation1">
    <w:name w:val="Grid Table 4 Accent 1"/>
    <w:basedOn w:val="TableauNormal"/>
    <w:uiPriority w:val="49"/>
    <w:rsid w:val="00AC15CE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4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chart" Target="charts/chart3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1.xlsx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2.xlsx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3.xlsx"/><Relationship Id="rId2" Type="http://schemas.microsoft.com/office/2011/relationships/chartColorStyle" Target="colors4.xml"/><Relationship Id="rId1" Type="http://schemas.microsoft.com/office/2011/relationships/chartStyle" Target="style4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fr-F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/>
              <a:t>Nombre de formateurs distincts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fr-FR"/>
        </a:p>
      </c:txPr>
    </c:title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Feuil1!$B$1</c:f>
              <c:strCache>
                <c:ptCount val="1"/>
                <c:pt idx="0">
                  <c:v>Nombre de formateurs</c:v>
                </c:pt>
              </c:strCache>
            </c:strRef>
          </c:tx>
          <c:spPr>
            <a:ln w="28575" cap="rnd">
              <a:solidFill>
                <a:schemeClr val="accent1"/>
              </a:solidFill>
              <a:round/>
            </a:ln>
            <a:effectLst/>
          </c:spPr>
          <c:marker>
            <c:symbol val="none"/>
          </c:marker>
          <c:cat>
            <c:strRef>
              <c:f>Feuil1!$A$2:$A$5</c:f>
              <c:strCache>
                <c:ptCount val="4"/>
                <c:pt idx="0">
                  <c:v>P13 (22-23)</c:v>
                </c:pt>
                <c:pt idx="1">
                  <c:v>P3</c:v>
                </c:pt>
                <c:pt idx="2">
                  <c:v>P9</c:v>
                </c:pt>
                <c:pt idx="3">
                  <c:v>P13 (23-24)</c:v>
                </c:pt>
              </c:strCache>
            </c:strRef>
          </c:cat>
          <c:val>
            <c:numRef>
              <c:f>Feuil1!$B$2:$B$5</c:f>
              <c:numCache>
                <c:formatCode>General</c:formatCode>
                <c:ptCount val="4"/>
                <c:pt idx="0">
                  <c:v>389</c:v>
                </c:pt>
                <c:pt idx="1">
                  <c:v>462</c:v>
                </c:pt>
                <c:pt idx="2">
                  <c:v>530</c:v>
                </c:pt>
                <c:pt idx="3">
                  <c:v>455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1F63-4971-B751-76968E9AF09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695799752"/>
        <c:axId val="695808752"/>
      </c:lineChart>
      <c:catAx>
        <c:axId val="69579975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fr-FR"/>
          </a:p>
        </c:txPr>
        <c:crossAx val="695808752"/>
        <c:crosses val="autoZero"/>
        <c:auto val="1"/>
        <c:lblAlgn val="ctr"/>
        <c:lblOffset val="100"/>
        <c:noMultiLvlLbl val="0"/>
      </c:catAx>
      <c:valAx>
        <c:axId val="695808752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fr-FR"/>
          </a:p>
        </c:txPr>
        <c:crossAx val="695799752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fr-FR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fr-F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pieChart>
        <c:varyColors val="1"/>
        <c:ser>
          <c:idx val="0"/>
          <c:order val="0"/>
          <c:tx>
            <c:strRef>
              <c:f>Feuil1!$B$1</c:f>
              <c:strCache>
                <c:ptCount val="1"/>
                <c:pt idx="0">
                  <c:v>Répartitions des formateurs à la P9</c:v>
                </c:pt>
              </c:strCache>
            </c:strRef>
          </c:tx>
          <c:dPt>
            <c:idx val="0"/>
            <c:bubble3D val="0"/>
            <c:spPr>
              <a:solidFill>
                <a:schemeClr val="accent1"/>
              </a:solidFill>
              <a:ln>
                <a:noFill/>
              </a:ln>
              <a:effectLst>
                <a:outerShdw blurRad="635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1-4A22-47A4-B215-697D68F24F65}"/>
              </c:ext>
            </c:extLst>
          </c:dPt>
          <c:dPt>
            <c:idx val="1"/>
            <c:bubble3D val="0"/>
            <c:spPr>
              <a:solidFill>
                <a:srgbClr val="00B0F0"/>
              </a:solidFill>
              <a:ln>
                <a:noFill/>
              </a:ln>
              <a:effectLst>
                <a:outerShdw blurRad="635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3-4A22-47A4-B215-697D68F24F65}"/>
              </c:ext>
            </c:extLst>
          </c:dPt>
          <c:dPt>
            <c:idx val="2"/>
            <c:bubble3D val="0"/>
            <c:spPr>
              <a:solidFill>
                <a:srgbClr val="99CCFF"/>
              </a:solidFill>
              <a:ln>
                <a:noFill/>
              </a:ln>
              <a:effectLst>
                <a:outerShdw blurRad="635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5-4A22-47A4-B215-697D68F24F65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>
                <a:noFill/>
              </a:ln>
              <a:effectLst>
                <a:outerShdw blurRad="635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7-4A22-47A4-B215-697D68F24F65}"/>
              </c:ext>
            </c:extLst>
          </c:dPt>
          <c:dPt>
            <c:idx val="4"/>
            <c:bubble3D val="0"/>
            <c:spPr>
              <a:solidFill>
                <a:schemeClr val="accent4">
                  <a:lumMod val="40000"/>
                  <a:lumOff val="60000"/>
                </a:schemeClr>
              </a:solidFill>
              <a:ln>
                <a:noFill/>
              </a:ln>
              <a:effectLst>
                <a:outerShdw blurRad="635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9-4A22-47A4-B215-697D68F24F65}"/>
              </c:ext>
            </c:extLst>
          </c:dPt>
          <c:dPt>
            <c:idx val="5"/>
            <c:bubble3D val="0"/>
            <c:spPr>
              <a:solidFill>
                <a:schemeClr val="accent6"/>
              </a:solidFill>
              <a:ln>
                <a:noFill/>
              </a:ln>
              <a:effectLst>
                <a:outerShdw blurRad="635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B-4A22-47A4-B215-697D68F24F65}"/>
              </c:ext>
            </c:extLst>
          </c:dPt>
          <c:dPt>
            <c:idx val="6"/>
            <c:bubble3D val="0"/>
            <c:spPr>
              <a:solidFill>
                <a:srgbClr val="7030A0"/>
              </a:solidFill>
              <a:ln>
                <a:noFill/>
              </a:ln>
              <a:effectLst>
                <a:outerShdw blurRad="635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D-4A22-47A4-B215-697D68F24F65}"/>
              </c:ext>
            </c:extLst>
          </c:dPt>
          <c:dPt>
            <c:idx val="7"/>
            <c:bubble3D val="0"/>
            <c:spPr>
              <a:solidFill>
                <a:schemeClr val="accent2">
                  <a:lumMod val="60000"/>
                </a:schemeClr>
              </a:solidFill>
              <a:ln>
                <a:noFill/>
              </a:ln>
              <a:effectLst>
                <a:outerShdw blurRad="635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F-4A22-47A4-B215-697D68F24F65}"/>
              </c:ext>
            </c:extLst>
          </c:dPt>
          <c:dPt>
            <c:idx val="8"/>
            <c:bubble3D val="0"/>
            <c:spPr>
              <a:solidFill>
                <a:schemeClr val="accent3">
                  <a:lumMod val="60000"/>
                </a:schemeClr>
              </a:solidFill>
              <a:ln>
                <a:noFill/>
              </a:ln>
              <a:effectLst>
                <a:outerShdw blurRad="635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11-4A22-47A4-B215-697D68F24F65}"/>
              </c:ext>
            </c:extLst>
          </c:dPt>
          <c:dLbls>
            <c:dLbl>
              <c:idx val="0"/>
              <c:layout>
                <c:manualLayout>
                  <c:x val="2.3643202579258463E-2"/>
                  <c:y val="6.1478725125384243E-2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tx1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fr-FR"/>
                </a:p>
              </c:txPr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4A22-47A4-B215-697D68F24F65}"/>
                </c:ext>
              </c:extLst>
            </c:dLbl>
            <c:dLbl>
              <c:idx val="1"/>
              <c:layout>
                <c:manualLayout>
                  <c:x val="1.2896292315959084E-2"/>
                  <c:y val="-1.2942889500080892E-2"/>
                </c:manualLayout>
              </c:layout>
              <c:tx>
                <c:rich>
                  <a:bodyPr rot="0" spcFirstLastPara="1" vertOverflow="ellipsis" vert="horz" wrap="square" lIns="38100" tIns="19050" rIns="38100" bIns="19050" anchor="ctr" anchorCtr="1">
                    <a:spAutoFit/>
                  </a:bodyPr>
                  <a:lstStyle/>
                  <a:p>
                    <a:pPr>
                      <a:defRPr sz="1000" b="1" i="0" u="none" strike="noStrike" kern="1200" spc="0" baseline="0">
                        <a:solidFill>
                          <a:sysClr val="windowText" lastClr="000000"/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fld id="{BF75EBCA-922D-4D03-A133-3E022460F8CF}" type="CATEGORYNAME">
                      <a:rPr lang="en-US" baseline="0">
                        <a:solidFill>
                          <a:sysClr val="windowText" lastClr="000000"/>
                        </a:solidFill>
                      </a:rPr>
                      <a:pPr>
                        <a:defRPr>
                          <a:solidFill>
                            <a:sysClr val="windowText" lastClr="000000"/>
                          </a:solidFill>
                        </a:defRPr>
                      </a:pPr>
                      <a:t>[NOM DE CATÉGORIE]</a:t>
                    </a:fld>
                    <a:r>
                      <a:rPr lang="en-US" baseline="0">
                        <a:solidFill>
                          <a:sysClr val="windowText" lastClr="000000"/>
                        </a:solidFill>
                      </a:rPr>
                      <a:t>
</a:t>
                    </a:r>
                    <a:fld id="{80F8C741-A9AE-4E46-8E40-E451A632EF8A}" type="PERCENTAGE">
                      <a:rPr lang="en-US" baseline="0">
                        <a:solidFill>
                          <a:sysClr val="windowText" lastClr="000000"/>
                        </a:solidFill>
                      </a:rPr>
                      <a:pPr>
                        <a:defRPr>
                          <a:solidFill>
                            <a:sysClr val="windowText" lastClr="000000"/>
                          </a:solidFill>
                        </a:defRPr>
                      </a:pPr>
                      <a:t>[POURCENTAGE]</a:t>
                    </a:fld>
                    <a:endParaRPr lang="en-US" baseline="0">
                      <a:solidFill>
                        <a:sysClr val="windowText" lastClr="000000"/>
                      </a:solidFill>
                    </a:endParaRPr>
                  </a:p>
                </c:rich>
              </c:tx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ysClr val="windowText" lastClr="000000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en-US"/>
                </a:p>
              </c:txPr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3-4A22-47A4-B215-697D68F24F65}"/>
                </c:ext>
              </c:extLst>
            </c:dLbl>
            <c:dLbl>
              <c:idx val="2"/>
              <c:layout>
                <c:manualLayout>
                  <c:x val="3.2240730789897906E-2"/>
                  <c:y val="0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ysClr val="windowText" lastClr="000000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fr-FR"/>
                </a:p>
              </c:txPr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4A22-47A4-B215-697D68F24F65}"/>
                </c:ext>
              </c:extLst>
            </c:dLbl>
            <c:dLbl>
              <c:idx val="3"/>
              <c:layout>
                <c:manualLayout>
                  <c:x val="0"/>
                  <c:y val="1.9414334250121339E-2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ysClr val="windowText" lastClr="000000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fr-FR"/>
                </a:p>
              </c:txPr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4A22-47A4-B215-697D68F24F65}"/>
                </c:ext>
              </c:extLst>
            </c:dLbl>
            <c:dLbl>
              <c:idx val="4"/>
              <c:layout>
                <c:manualLayout>
                  <c:x val="-1.0746910263299311E-2"/>
                  <c:y val="3.2357223750202231E-3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ysClr val="windowText" lastClr="000000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fr-FR"/>
                </a:p>
              </c:txPr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4A22-47A4-B215-697D68F24F65}"/>
                </c:ext>
              </c:extLst>
            </c:dLbl>
            <c:dLbl>
              <c:idx val="5"/>
              <c:layout>
                <c:manualLayout>
                  <c:x val="2.1493820526598405E-3"/>
                  <c:y val="1.2942889500080892E-2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no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tx1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fr-FR"/>
                </a:p>
              </c:txPr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0.1601934443847394"/>
                      <c:h val="0.14112615877715173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B-4A22-47A4-B215-697D68F24F65}"/>
                </c:ext>
              </c:extLst>
            </c:dLbl>
            <c:dLbl>
              <c:idx val="6"/>
              <c:layout>
                <c:manualLayout>
                  <c:x val="1.0746910263299301E-2"/>
                  <c:y val="1.2942889500080863E-2"/>
                </c:manualLayout>
              </c:layout>
              <c:tx>
                <c:rich>
                  <a:bodyPr rot="0" spcFirstLastPara="1" vertOverflow="ellipsis" vert="horz" wrap="square" lIns="38100" tIns="19050" rIns="38100" bIns="19050" anchor="ctr" anchorCtr="1">
                    <a:spAutoFit/>
                  </a:bodyPr>
                  <a:lstStyle/>
                  <a:p>
                    <a:pPr>
                      <a:defRPr sz="1000" b="1" i="0" u="none" strike="noStrike" kern="1200" spc="0" baseline="0">
                        <a:solidFill>
                          <a:sysClr val="windowText" lastClr="000000"/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r>
                      <a:rPr lang="en-US" baseline="0">
                        <a:solidFill>
                          <a:sysClr val="windowText" lastClr="000000"/>
                        </a:solidFill>
                      </a:rPr>
                      <a:t>Programme jeunes en difficulté 9%</a:t>
                    </a:r>
                  </a:p>
                </c:rich>
              </c:tx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ysClr val="windowText" lastClr="000000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fr-FR"/>
                </a:p>
              </c:txPr>
              <c:dLblPos val="bestFit"/>
              <c:showLegendKey val="0"/>
              <c:showVal val="0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D-4A22-47A4-B215-697D68F24F65}"/>
                </c:ext>
              </c:extLst>
            </c:dLbl>
            <c:dLbl>
              <c:idx val="7"/>
              <c:layout>
                <c:manualLayout>
                  <c:x val="6.0182697474476091E-2"/>
                  <c:y val="-1.6178611875101116E-3"/>
                </c:manualLayout>
              </c:layout>
              <c:tx>
                <c:rich>
                  <a:bodyPr rot="0" spcFirstLastPara="1" vertOverflow="ellipsis" vert="horz" wrap="square" lIns="38100" tIns="19050" rIns="38100" bIns="19050" anchor="ctr" anchorCtr="1">
                    <a:noAutofit/>
                  </a:bodyPr>
                  <a:lstStyle/>
                  <a:p>
                    <a:pPr>
                      <a:defRPr sz="1000" b="1" i="0" u="none" strike="noStrike" kern="1200" spc="0" baseline="0">
                        <a:solidFill>
                          <a:schemeClr val="accent1"/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fld id="{94965621-C395-4B02-9B1D-99F0F185F767}" type="CATEGORYNAME">
                      <a:rPr lang="en-US">
                        <a:solidFill>
                          <a:sysClr val="windowText" lastClr="000000"/>
                        </a:solidFill>
                      </a:rPr>
                      <a:pPr>
                        <a:defRPr>
                          <a:solidFill>
                            <a:schemeClr val="accent1"/>
                          </a:solidFill>
                        </a:defRPr>
                      </a:pPr>
                      <a:t>[NOM DE CATÉGORIE]</a:t>
                    </a:fld>
                    <a:r>
                      <a:rPr lang="en-US" baseline="0">
                        <a:solidFill>
                          <a:sysClr val="windowText" lastClr="000000"/>
                        </a:solidFill>
                      </a:rPr>
                      <a:t>
</a:t>
                    </a:r>
                    <a:fld id="{8689173F-3350-4CA9-B774-C3570AD01B0E}" type="PERCENTAGE">
                      <a:rPr lang="en-US" baseline="0">
                        <a:solidFill>
                          <a:sysClr val="windowText" lastClr="000000"/>
                        </a:solidFill>
                      </a:rPr>
                      <a:pPr>
                        <a:defRPr>
                          <a:solidFill>
                            <a:schemeClr val="accent1"/>
                          </a:solidFill>
                        </a:defRPr>
                      </a:pPr>
                      <a:t>[POURCENTAGE]</a:t>
                    </a:fld>
                    <a:endParaRPr lang="en-US" baseline="0">
                      <a:solidFill>
                        <a:sysClr val="windowText" lastClr="000000"/>
                      </a:solidFill>
                    </a:endParaRPr>
                  </a:p>
                </c:rich>
              </c:tx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no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1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en-US"/>
                </a:p>
              </c:txPr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0.20136494222477966"/>
                      <c:h val="9.1926872674324547E-2"/>
                    </c:manualLayout>
                  </c15:layout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F-4A22-47A4-B215-697D68F24F65}"/>
                </c:ext>
              </c:extLst>
            </c:dLbl>
            <c:dLbl>
              <c:idx val="8"/>
              <c:delete val="1"/>
              <c:extLst>
                <c:ext xmlns:c15="http://schemas.microsoft.com/office/drawing/2012/chart" uri="{CE6537A1-D6FC-4f65-9D91-7224C49458BB}">
                  <c15:layout>
                    <c:manualLayout>
                      <c:w val="0.13448683503492745"/>
                      <c:h val="9.5826045526868603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11-4A22-47A4-B215-697D68F24F65}"/>
                </c:ext>
              </c:extLst>
            </c:dLbl>
            <c:spPr>
              <a:noFill/>
              <a:ln>
                <a:noFill/>
              </a:ln>
              <a:effectLst/>
            </c:spPr>
            <c:dLblPos val="outEnd"/>
            <c:showLegendKey val="0"/>
            <c:showVal val="0"/>
            <c:showCatName val="1"/>
            <c:showSerName val="0"/>
            <c:showPercent val="1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Feuil1!$A$2:$A$10</c:f>
              <c:strCache>
                <c:ptCount val="9"/>
                <c:pt idx="0">
                  <c:v>SAPA ― SAD</c:v>
                </c:pt>
                <c:pt idx="1">
                  <c:v>SAPA — RPA et communautés religieuses</c:v>
                </c:pt>
                <c:pt idx="2">
                  <c:v>SAPA ― RI RTF</c:v>
                </c:pt>
                <c:pt idx="3">
                  <c:v>DITSADP— RI RTF</c:v>
                </c:pt>
                <c:pt idx="4">
                  <c:v>DITSADP — Services réadaptation</c:v>
                </c:pt>
                <c:pt idx="5">
                  <c:v>Santé mentale - dépendances</c:v>
                </c:pt>
                <c:pt idx="6">
                  <c:v>Programme jeunes en difficulté (incluant CRJDA)</c:v>
                </c:pt>
                <c:pt idx="7">
                  <c:v>Lieux répits adulte</c:v>
                </c:pt>
                <c:pt idx="8">
                  <c:v>Établissement détention</c:v>
                </c:pt>
              </c:strCache>
            </c:strRef>
          </c:cat>
          <c:val>
            <c:numRef>
              <c:f>Feuil1!$B$2:$B$10</c:f>
              <c:numCache>
                <c:formatCode>General</c:formatCode>
                <c:ptCount val="9"/>
                <c:pt idx="0">
                  <c:v>249</c:v>
                </c:pt>
                <c:pt idx="1">
                  <c:v>133</c:v>
                </c:pt>
                <c:pt idx="2">
                  <c:v>151</c:v>
                </c:pt>
                <c:pt idx="3">
                  <c:v>74</c:v>
                </c:pt>
                <c:pt idx="4">
                  <c:v>97</c:v>
                </c:pt>
                <c:pt idx="5">
                  <c:v>83</c:v>
                </c:pt>
                <c:pt idx="6">
                  <c:v>69</c:v>
                </c:pt>
                <c:pt idx="7">
                  <c:v>34</c:v>
                </c:pt>
                <c:pt idx="8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B656-4750-8AB8-962D6C1E23AA}"/>
            </c:ext>
          </c:extLst>
        </c:ser>
        <c:dLbls>
          <c:dLblPos val="outEnd"/>
          <c:showLegendKey val="0"/>
          <c:showVal val="0"/>
          <c:showCatName val="0"/>
          <c:showSerName val="0"/>
          <c:showPercent val="1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plotVisOnly val="1"/>
    <c:dispBlanksAs val="gap"/>
    <c:showDLblsOverMax val="0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fr-FR"/>
    </a:p>
  </c:tx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fr-F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Feuil1!$B$1</c:f>
              <c:strCache>
                <c:ptCount val="1"/>
                <c:pt idx="0">
                  <c:v>P13 (22-23)</c:v>
                </c:pt>
              </c:strCache>
            </c:strRef>
          </c:tx>
          <c:spPr>
            <a:solidFill>
              <a:srgbClr val="99CCFF"/>
            </a:solidFill>
            <a:ln>
              <a:noFill/>
            </a:ln>
            <a:effectLst/>
          </c:spPr>
          <c:invertIfNegative val="0"/>
          <c:cat>
            <c:strRef>
              <c:f>Feuil1!$A$2:$A$7</c:f>
              <c:strCache>
                <c:ptCount val="6"/>
                <c:pt idx="0">
                  <c:v>SAPA</c:v>
                </c:pt>
                <c:pt idx="1">
                  <c:v>DITSADP</c:v>
                </c:pt>
                <c:pt idx="2">
                  <c:v>Santé mentale - dépendances</c:v>
                </c:pt>
                <c:pt idx="3">
                  <c:v>Programme jeunes en difficulté (incluant CRJDA)</c:v>
                </c:pt>
                <c:pt idx="4">
                  <c:v>Lieux répits adulte</c:v>
                </c:pt>
                <c:pt idx="5">
                  <c:v>Établissement détention</c:v>
                </c:pt>
              </c:strCache>
            </c:strRef>
          </c:cat>
          <c:val>
            <c:numRef>
              <c:f>Feuil1!$B$2:$B$7</c:f>
              <c:numCache>
                <c:formatCode>General</c:formatCode>
                <c:ptCount val="6"/>
                <c:pt idx="0">
                  <c:v>517</c:v>
                </c:pt>
                <c:pt idx="1">
                  <c:v>160</c:v>
                </c:pt>
                <c:pt idx="2">
                  <c:v>82</c:v>
                </c:pt>
                <c:pt idx="3">
                  <c:v>55</c:v>
                </c:pt>
                <c:pt idx="4">
                  <c:v>55</c:v>
                </c:pt>
                <c:pt idx="5">
                  <c:v>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7F18-4D91-B809-528EAB866411}"/>
            </c:ext>
          </c:extLst>
        </c:ser>
        <c:ser>
          <c:idx val="1"/>
          <c:order val="1"/>
          <c:tx>
            <c:strRef>
              <c:f>Feuil1!$C$1</c:f>
              <c:strCache>
                <c:ptCount val="1"/>
                <c:pt idx="0">
                  <c:v>P3</c:v>
                </c:pt>
              </c:strCache>
            </c:strRef>
          </c:tx>
          <c:spPr>
            <a:solidFill>
              <a:srgbClr val="0070C0"/>
            </a:solidFill>
            <a:ln>
              <a:noFill/>
            </a:ln>
            <a:effectLst/>
          </c:spPr>
          <c:invertIfNegative val="0"/>
          <c:cat>
            <c:strRef>
              <c:f>Feuil1!$A$2:$A$7</c:f>
              <c:strCache>
                <c:ptCount val="6"/>
                <c:pt idx="0">
                  <c:v>SAPA</c:v>
                </c:pt>
                <c:pt idx="1">
                  <c:v>DITSADP</c:v>
                </c:pt>
                <c:pt idx="2">
                  <c:v>Santé mentale - dépendances</c:v>
                </c:pt>
                <c:pt idx="3">
                  <c:v>Programme jeunes en difficulté (incluant CRJDA)</c:v>
                </c:pt>
                <c:pt idx="4">
                  <c:v>Lieux répits adulte</c:v>
                </c:pt>
                <c:pt idx="5">
                  <c:v>Établissement détention</c:v>
                </c:pt>
              </c:strCache>
            </c:strRef>
          </c:cat>
          <c:val>
            <c:numRef>
              <c:f>Feuil1!$C$2:$C$7</c:f>
              <c:numCache>
                <c:formatCode>General</c:formatCode>
                <c:ptCount val="6"/>
                <c:pt idx="0">
                  <c:v>499</c:v>
                </c:pt>
                <c:pt idx="1">
                  <c:v>139</c:v>
                </c:pt>
                <c:pt idx="2">
                  <c:v>93</c:v>
                </c:pt>
                <c:pt idx="3">
                  <c:v>93</c:v>
                </c:pt>
                <c:pt idx="4">
                  <c:v>41</c:v>
                </c:pt>
                <c:pt idx="5">
                  <c:v>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7F18-4D91-B809-528EAB866411}"/>
            </c:ext>
          </c:extLst>
        </c:ser>
        <c:ser>
          <c:idx val="2"/>
          <c:order val="2"/>
          <c:tx>
            <c:strRef>
              <c:f>Feuil1!$D$1</c:f>
              <c:strCache>
                <c:ptCount val="1"/>
                <c:pt idx="0">
                  <c:v>P9</c:v>
                </c:pt>
              </c:strCache>
            </c:strRef>
          </c:tx>
          <c:spPr>
            <a:solidFill>
              <a:schemeClr val="accent1">
                <a:lumMod val="50000"/>
              </a:schemeClr>
            </a:solidFill>
            <a:ln>
              <a:noFill/>
            </a:ln>
            <a:effectLst/>
          </c:spPr>
          <c:invertIfNegative val="0"/>
          <c:cat>
            <c:strRef>
              <c:f>Feuil1!$A$2:$A$7</c:f>
              <c:strCache>
                <c:ptCount val="6"/>
                <c:pt idx="0">
                  <c:v>SAPA</c:v>
                </c:pt>
                <c:pt idx="1">
                  <c:v>DITSADP</c:v>
                </c:pt>
                <c:pt idx="2">
                  <c:v>Santé mentale - dépendances</c:v>
                </c:pt>
                <c:pt idx="3">
                  <c:v>Programme jeunes en difficulté (incluant CRJDA)</c:v>
                </c:pt>
                <c:pt idx="4">
                  <c:v>Lieux répits adulte</c:v>
                </c:pt>
                <c:pt idx="5">
                  <c:v>Établissement détention</c:v>
                </c:pt>
              </c:strCache>
            </c:strRef>
          </c:cat>
          <c:val>
            <c:numRef>
              <c:f>Feuil1!$D$2:$D$7</c:f>
              <c:numCache>
                <c:formatCode>General</c:formatCode>
                <c:ptCount val="6"/>
                <c:pt idx="0">
                  <c:v>624</c:v>
                </c:pt>
                <c:pt idx="1">
                  <c:v>175</c:v>
                </c:pt>
                <c:pt idx="2">
                  <c:v>102</c:v>
                </c:pt>
                <c:pt idx="3">
                  <c:v>91</c:v>
                </c:pt>
                <c:pt idx="4">
                  <c:v>40</c:v>
                </c:pt>
                <c:pt idx="5">
                  <c:v>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7F18-4D91-B809-528EAB866411}"/>
            </c:ext>
          </c:extLst>
        </c:ser>
        <c:ser>
          <c:idx val="3"/>
          <c:order val="3"/>
          <c:tx>
            <c:strRef>
              <c:f>Feuil1!$E$1</c:f>
              <c:strCache>
                <c:ptCount val="1"/>
                <c:pt idx="0">
                  <c:v>P13 (23-24)</c:v>
                </c:pt>
              </c:strCache>
            </c:strRef>
          </c:tx>
          <c:spPr>
            <a:solidFill>
              <a:schemeClr val="accent4"/>
            </a:solidFill>
            <a:ln>
              <a:noFill/>
            </a:ln>
            <a:effectLst/>
          </c:spPr>
          <c:invertIfNegative val="0"/>
          <c:cat>
            <c:strRef>
              <c:f>Feuil1!$A$2:$A$7</c:f>
              <c:strCache>
                <c:ptCount val="6"/>
                <c:pt idx="0">
                  <c:v>SAPA</c:v>
                </c:pt>
                <c:pt idx="1">
                  <c:v>DITSADP</c:v>
                </c:pt>
                <c:pt idx="2">
                  <c:v>Santé mentale - dépendances</c:v>
                </c:pt>
                <c:pt idx="3">
                  <c:v>Programme jeunes en difficulté (incluant CRJDA)</c:v>
                </c:pt>
                <c:pt idx="4">
                  <c:v>Lieux répits adulte</c:v>
                </c:pt>
                <c:pt idx="5">
                  <c:v>Établissement détention</c:v>
                </c:pt>
              </c:strCache>
            </c:strRef>
          </c:cat>
          <c:val>
            <c:numRef>
              <c:f>Feuil1!$E$2:$E$7</c:f>
              <c:numCache>
                <c:formatCode>General</c:formatCode>
                <c:ptCount val="6"/>
                <c:pt idx="0">
                  <c:v>533</c:v>
                </c:pt>
                <c:pt idx="1">
                  <c:v>171</c:v>
                </c:pt>
                <c:pt idx="2">
                  <c:v>83</c:v>
                </c:pt>
                <c:pt idx="3">
                  <c:v>69</c:v>
                </c:pt>
                <c:pt idx="4">
                  <c:v>34</c:v>
                </c:pt>
                <c:pt idx="5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4C58-4E41-BEC0-0E7B104BFA80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578406408"/>
        <c:axId val="578407848"/>
      </c:barChart>
      <c:catAx>
        <c:axId val="57840640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fr-FR"/>
          </a:p>
        </c:txPr>
        <c:crossAx val="578407848"/>
        <c:crosses val="autoZero"/>
        <c:auto val="1"/>
        <c:lblAlgn val="ctr"/>
        <c:lblOffset val="100"/>
        <c:noMultiLvlLbl val="0"/>
      </c:catAx>
      <c:valAx>
        <c:axId val="578407848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fr-FR"/>
          </a:p>
        </c:txPr>
        <c:crossAx val="578406408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fr-FR"/>
        </a:p>
      </c:txPr>
    </c:legend>
    <c:plotVisOnly val="1"/>
    <c:dispBlanksAs val="gap"/>
    <c:showDLblsOverMax val="0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fr-FR"/>
    </a:p>
  </c:txPr>
  <c:externalData r:id="rId3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fr-F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5.4465587634878972E-2"/>
          <c:y val="0.15426634170728659"/>
          <c:w val="0.90849737532808394"/>
          <c:h val="0.68633545806774154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Feuil1!$B$1</c:f>
              <c:strCache>
                <c:ptCount val="1"/>
                <c:pt idx="0">
                  <c:v>P13 (22-23)</c:v>
                </c:pt>
              </c:strCache>
            </c:strRef>
          </c:tx>
          <c:spPr>
            <a:solidFill>
              <a:srgbClr val="99CCFF"/>
            </a:solidFill>
            <a:ln>
              <a:noFill/>
            </a:ln>
            <a:effectLst/>
          </c:spPr>
          <c:invertIfNegative val="0"/>
          <c:cat>
            <c:strRef>
              <c:f>Feuil1!$A$2:$A$7</c:f>
              <c:strCache>
                <c:ptCount val="6"/>
                <c:pt idx="0">
                  <c:v>Conseillères en soins infirmiers (CSI)</c:v>
                </c:pt>
                <c:pt idx="1">
                  <c:v>Infirmières cliniciennes</c:v>
                </c:pt>
                <c:pt idx="2">
                  <c:v>Infirmières  </c:v>
                </c:pt>
                <c:pt idx="3">
                  <c:v>Infirmières auxiliaires</c:v>
                </c:pt>
                <c:pt idx="4">
                  <c:v>Infirmières retraitées</c:v>
                </c:pt>
                <c:pt idx="5">
                  <c:v>Infirmières auxiliaires retraitées</c:v>
                </c:pt>
              </c:strCache>
            </c:strRef>
          </c:cat>
          <c:val>
            <c:numRef>
              <c:f>Feuil1!$B$2:$B$7</c:f>
              <c:numCache>
                <c:formatCode>General</c:formatCode>
                <c:ptCount val="6"/>
                <c:pt idx="0">
                  <c:v>73</c:v>
                </c:pt>
                <c:pt idx="1">
                  <c:v>155</c:v>
                </c:pt>
                <c:pt idx="2">
                  <c:v>77</c:v>
                </c:pt>
                <c:pt idx="3">
                  <c:v>75</c:v>
                </c:pt>
                <c:pt idx="4">
                  <c:v>7</c:v>
                </c:pt>
                <c:pt idx="5">
                  <c:v>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ACB5-4A21-BA02-1FA2F28A65F8}"/>
            </c:ext>
          </c:extLst>
        </c:ser>
        <c:ser>
          <c:idx val="1"/>
          <c:order val="1"/>
          <c:tx>
            <c:strRef>
              <c:f>Feuil1!$C$1</c:f>
              <c:strCache>
                <c:ptCount val="1"/>
                <c:pt idx="0">
                  <c:v>P3</c:v>
                </c:pt>
              </c:strCache>
            </c:strRef>
          </c:tx>
          <c:spPr>
            <a:solidFill>
              <a:srgbClr val="0070C0"/>
            </a:solidFill>
            <a:ln>
              <a:noFill/>
            </a:ln>
            <a:effectLst/>
          </c:spPr>
          <c:invertIfNegative val="0"/>
          <c:cat>
            <c:strRef>
              <c:f>Feuil1!$A$2:$A$7</c:f>
              <c:strCache>
                <c:ptCount val="6"/>
                <c:pt idx="0">
                  <c:v>Conseillères en soins infirmiers (CSI)</c:v>
                </c:pt>
                <c:pt idx="1">
                  <c:v>Infirmières cliniciennes</c:v>
                </c:pt>
                <c:pt idx="2">
                  <c:v>Infirmières  </c:v>
                </c:pt>
                <c:pt idx="3">
                  <c:v>Infirmières auxiliaires</c:v>
                </c:pt>
                <c:pt idx="4">
                  <c:v>Infirmières retraitées</c:v>
                </c:pt>
                <c:pt idx="5">
                  <c:v>Infirmières auxiliaires retraitées</c:v>
                </c:pt>
              </c:strCache>
            </c:strRef>
          </c:cat>
          <c:val>
            <c:numRef>
              <c:f>Feuil1!$C$2:$C$7</c:f>
              <c:numCache>
                <c:formatCode>General</c:formatCode>
                <c:ptCount val="6"/>
                <c:pt idx="0">
                  <c:v>47</c:v>
                </c:pt>
                <c:pt idx="1">
                  <c:v>197</c:v>
                </c:pt>
                <c:pt idx="2">
                  <c:v>92</c:v>
                </c:pt>
                <c:pt idx="3">
                  <c:v>119</c:v>
                </c:pt>
                <c:pt idx="4">
                  <c:v>5</c:v>
                </c:pt>
                <c:pt idx="5">
                  <c:v>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ACB5-4A21-BA02-1FA2F28A65F8}"/>
            </c:ext>
          </c:extLst>
        </c:ser>
        <c:ser>
          <c:idx val="2"/>
          <c:order val="2"/>
          <c:tx>
            <c:strRef>
              <c:f>Feuil1!$D$1</c:f>
              <c:strCache>
                <c:ptCount val="1"/>
                <c:pt idx="0">
                  <c:v>P9</c:v>
                </c:pt>
              </c:strCache>
            </c:strRef>
          </c:tx>
          <c:spPr>
            <a:solidFill>
              <a:schemeClr val="accent1">
                <a:lumMod val="50000"/>
              </a:schemeClr>
            </a:solidFill>
            <a:ln>
              <a:noFill/>
            </a:ln>
            <a:effectLst/>
          </c:spPr>
          <c:invertIfNegative val="0"/>
          <c:cat>
            <c:strRef>
              <c:f>Feuil1!$A$2:$A$7</c:f>
              <c:strCache>
                <c:ptCount val="6"/>
                <c:pt idx="0">
                  <c:v>Conseillères en soins infirmiers (CSI)</c:v>
                </c:pt>
                <c:pt idx="1">
                  <c:v>Infirmières cliniciennes</c:v>
                </c:pt>
                <c:pt idx="2">
                  <c:v>Infirmières  </c:v>
                </c:pt>
                <c:pt idx="3">
                  <c:v>Infirmières auxiliaires</c:v>
                </c:pt>
                <c:pt idx="4">
                  <c:v>Infirmières retraitées</c:v>
                </c:pt>
                <c:pt idx="5">
                  <c:v>Infirmières auxiliaires retraitées</c:v>
                </c:pt>
              </c:strCache>
            </c:strRef>
          </c:cat>
          <c:val>
            <c:numRef>
              <c:f>Feuil1!$D$2:$D$7</c:f>
              <c:numCache>
                <c:formatCode>General</c:formatCode>
                <c:ptCount val="6"/>
                <c:pt idx="0">
                  <c:v>34</c:v>
                </c:pt>
                <c:pt idx="1">
                  <c:v>221</c:v>
                </c:pt>
                <c:pt idx="2">
                  <c:v>118</c:v>
                </c:pt>
                <c:pt idx="3">
                  <c:v>147</c:v>
                </c:pt>
                <c:pt idx="4">
                  <c:v>8</c:v>
                </c:pt>
                <c:pt idx="5">
                  <c:v>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ACB5-4A21-BA02-1FA2F28A65F8}"/>
            </c:ext>
          </c:extLst>
        </c:ser>
        <c:ser>
          <c:idx val="3"/>
          <c:order val="3"/>
          <c:tx>
            <c:strRef>
              <c:f>Feuil1!$E$1</c:f>
              <c:strCache>
                <c:ptCount val="1"/>
                <c:pt idx="0">
                  <c:v>P13 (23-24)</c:v>
                </c:pt>
              </c:strCache>
            </c:strRef>
          </c:tx>
          <c:spPr>
            <a:solidFill>
              <a:schemeClr val="accent4"/>
            </a:solidFill>
            <a:ln>
              <a:noFill/>
            </a:ln>
            <a:effectLst/>
          </c:spPr>
          <c:invertIfNegative val="0"/>
          <c:cat>
            <c:strRef>
              <c:f>Feuil1!$A$2:$A$7</c:f>
              <c:strCache>
                <c:ptCount val="6"/>
                <c:pt idx="0">
                  <c:v>Conseillères en soins infirmiers (CSI)</c:v>
                </c:pt>
                <c:pt idx="1">
                  <c:v>Infirmières cliniciennes</c:v>
                </c:pt>
                <c:pt idx="2">
                  <c:v>Infirmières  </c:v>
                </c:pt>
                <c:pt idx="3">
                  <c:v>Infirmières auxiliaires</c:v>
                </c:pt>
                <c:pt idx="4">
                  <c:v>Infirmières retraitées</c:v>
                </c:pt>
                <c:pt idx="5">
                  <c:v>Infirmières auxiliaires retraitées</c:v>
                </c:pt>
              </c:strCache>
            </c:strRef>
          </c:cat>
          <c:val>
            <c:numRef>
              <c:f>Feuil1!$E$2:$E$7</c:f>
              <c:numCache>
                <c:formatCode>General</c:formatCode>
                <c:ptCount val="6"/>
                <c:pt idx="0">
                  <c:v>29</c:v>
                </c:pt>
                <c:pt idx="1">
                  <c:v>200</c:v>
                </c:pt>
                <c:pt idx="2">
                  <c:v>103</c:v>
                </c:pt>
                <c:pt idx="3">
                  <c:v>120</c:v>
                </c:pt>
                <c:pt idx="4">
                  <c:v>3</c:v>
                </c:pt>
                <c:pt idx="5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4A64-4C32-B0A3-E3FCB6531FD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655962288"/>
        <c:axId val="655966248"/>
      </c:barChart>
      <c:catAx>
        <c:axId val="65596228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fr-FR"/>
          </a:p>
        </c:txPr>
        <c:crossAx val="655966248"/>
        <c:crosses val="autoZero"/>
        <c:auto val="1"/>
        <c:lblAlgn val="ctr"/>
        <c:lblOffset val="100"/>
        <c:noMultiLvlLbl val="0"/>
      </c:catAx>
      <c:valAx>
        <c:axId val="655966248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fr-FR"/>
          </a:p>
        </c:txPr>
        <c:crossAx val="655962288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>
        <c:manualLayout>
          <c:xMode val="edge"/>
          <c:yMode val="edge"/>
          <c:x val="0.75669036162146408"/>
          <c:y val="2.1370295197754772E-2"/>
          <c:w val="0.21321704578594342"/>
          <c:h val="0.19911548902367243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fr-FR"/>
        </a:p>
      </c:txPr>
    </c:legend>
    <c:plotVisOnly val="1"/>
    <c:dispBlanksAs val="gap"/>
    <c:showDLblsOverMax val="0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fr-FR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4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59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 kern="1200" cap="all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cs:styleClr val="auto"/>
    </cs:fontRef>
    <cs:defRPr sz="1000" b="1" i="0" u="none" strike="noStrike" kern="1200" spc="0" baseline="0"/>
  </cs:dataLabel>
  <cs:dataLabelCallout>
    <cs:lnRef idx="0">
      <cs:styleClr val="auto"/>
    </cs:lnRef>
    <cs:fillRef idx="0"/>
    <cs:effectRef idx="0"/>
    <cs:fontRef idx="minor">
      <cs:styleClr val="auto"/>
    </cs:fontRef>
    <cs:spPr>
      <a:solidFill>
        <a:schemeClr val="lt1"/>
      </a:solidFill>
      <a:ln>
        <a:solidFill>
          <a:schemeClr val="phClr"/>
        </a:solidFill>
      </a:ln>
    </cs:spPr>
    <cs:defRPr sz="1000" b="1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effectLst>
        <a:outerShdw blurRad="63500" sx="102000" sy="102000" algn="ctr" rotWithShape="0">
          <a:prstClr val="black">
            <a:alpha val="20000"/>
          </a:prstClr>
        </a:outerShdw>
      </a:effectLst>
    </cs:spPr>
  </cs:dataPoint>
  <cs:dataPoint3D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effectLst>
        <a:outerShdw blurRad="88900" sx="102000" sy="102000" algn="ctr" rotWithShape="0">
          <a:prstClr val="black">
            <a:alpha val="10000"/>
          </a:prstClr>
        </a:outerShdw>
      </a:effectLst>
      <a:scene3d>
        <a:camera prst="orthographicFront"/>
        <a:lightRig rig="threePt" dir="t"/>
      </a:scene3d>
      <a:sp3d>
        <a:bevelT w="127000" h="127000"/>
        <a:bevelB w="127000" h="127000"/>
      </a:sp3d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28575" cap="rnd">
        <a:solidFill>
          <a:schemeClr val="phClr"/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ln w="9525">
        <a:solidFill>
          <a:schemeClr val="lt1"/>
        </a:solidFill>
      </a:ln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dk1"/>
    </cs:fontRef>
  </cs:plotArea>
  <cs:plotArea3D mods="allowNoFillOverride allowNoLineOverride"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600" b="1" kern="1200" cap="all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ash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4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F0F825-FC72-4B65-8EDB-06F3C6A867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4</Pages>
  <Words>476</Words>
  <Characters>2523</Characters>
  <Application>Microsoft Office Word</Application>
  <DocSecurity>0</DocSecurity>
  <Lines>234</Lines>
  <Paragraphs>153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Karine Labarre</dc:creator>
  <cp:keywords/>
  <dc:description/>
  <cp:lastModifiedBy>Maxime Labrecque</cp:lastModifiedBy>
  <cp:revision>6</cp:revision>
  <cp:lastPrinted>2024-02-05T15:56:00Z</cp:lastPrinted>
  <dcterms:created xsi:type="dcterms:W3CDTF">2024-05-28T11:59:00Z</dcterms:created>
  <dcterms:modified xsi:type="dcterms:W3CDTF">2025-12-15T21:27:00Z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a7d8d5d-78e2-4a62-9fcd-016eb5e4c57c_Enabled">
    <vt:lpwstr>true</vt:lpwstr>
  </property>
  <property fmtid="{D5CDD505-2E9C-101B-9397-08002B2CF9AE}" pid="3" name="MSIP_Label_6a7d8d5d-78e2-4a62-9fcd-016eb5e4c57c_SetDate">
    <vt:lpwstr>2023-05-16T14:13:54Z</vt:lpwstr>
  </property>
  <property fmtid="{D5CDD505-2E9C-101B-9397-08002B2CF9AE}" pid="4" name="MSIP_Label_6a7d8d5d-78e2-4a62-9fcd-016eb5e4c57c_Method">
    <vt:lpwstr>Standard</vt:lpwstr>
  </property>
  <property fmtid="{D5CDD505-2E9C-101B-9397-08002B2CF9AE}" pid="5" name="MSIP_Label_6a7d8d5d-78e2-4a62-9fcd-016eb5e4c57c_Name">
    <vt:lpwstr>Général</vt:lpwstr>
  </property>
  <property fmtid="{D5CDD505-2E9C-101B-9397-08002B2CF9AE}" pid="6" name="MSIP_Label_6a7d8d5d-78e2-4a62-9fcd-016eb5e4c57c_SiteId">
    <vt:lpwstr>06e1fe28-5f8b-4075-bf6c-ae24be1a7992</vt:lpwstr>
  </property>
  <property fmtid="{D5CDD505-2E9C-101B-9397-08002B2CF9AE}" pid="7" name="MSIP_Label_6a7d8d5d-78e2-4a62-9fcd-016eb5e4c57c_ActionId">
    <vt:lpwstr>f46198f3-dd19-4969-9774-5915e21b2deb</vt:lpwstr>
  </property>
  <property fmtid="{D5CDD505-2E9C-101B-9397-08002B2CF9AE}" pid="8" name="MSIP_Label_6a7d8d5d-78e2-4a62-9fcd-016eb5e4c57c_ContentBits">
    <vt:lpwstr>0</vt:lpwstr>
  </property>
</Properties>
</file>